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97B46" w14:textId="70BC12DF" w:rsidR="004F6237" w:rsidRPr="00A70E4E" w:rsidRDefault="00267113" w:rsidP="00267113">
      <w:pPr>
        <w:tabs>
          <w:tab w:val="left" w:pos="-1440"/>
        </w:tabs>
        <w:jc w:val="center"/>
        <w:rPr>
          <w:rFonts w:asciiTheme="minorHAnsi" w:hAnsiTheme="minorHAnsi"/>
          <w:b/>
          <w:vanish/>
          <w:sz w:val="23"/>
          <w:szCs w:val="23"/>
          <w:u w:val="single"/>
        </w:rPr>
      </w:pPr>
      <w:r>
        <w:rPr>
          <w:rFonts w:asciiTheme="minorHAnsi" w:hAnsiTheme="minorHAnsi"/>
          <w:b/>
          <w:sz w:val="23"/>
          <w:szCs w:val="23"/>
          <w:u w:val="single"/>
        </w:rPr>
        <w:t>Exhibit B</w:t>
      </w:r>
    </w:p>
    <w:p w14:paraId="71FAF1A9" w14:textId="77777777" w:rsidR="004F6237" w:rsidRPr="00A70E4E" w:rsidRDefault="004F6237" w:rsidP="004F6237">
      <w:pPr>
        <w:jc w:val="both"/>
        <w:rPr>
          <w:rFonts w:asciiTheme="minorHAnsi" w:hAnsiTheme="minorHAnsi"/>
          <w:sz w:val="23"/>
          <w:szCs w:val="23"/>
        </w:rPr>
      </w:pPr>
    </w:p>
    <w:p w14:paraId="40B3DFD1" w14:textId="77777777" w:rsidR="004F6237" w:rsidRPr="00A70E4E" w:rsidRDefault="004F6237" w:rsidP="004F6237">
      <w:pPr>
        <w:pStyle w:val="Title"/>
        <w:rPr>
          <w:rFonts w:asciiTheme="minorHAnsi" w:hAnsiTheme="minorHAnsi"/>
          <w:sz w:val="23"/>
          <w:szCs w:val="23"/>
        </w:rPr>
      </w:pPr>
      <w:r w:rsidRPr="00A70E4E">
        <w:rPr>
          <w:rFonts w:asciiTheme="minorHAnsi" w:hAnsiTheme="minorHAnsi"/>
          <w:sz w:val="23"/>
          <w:szCs w:val="23"/>
        </w:rPr>
        <w:t>Group Health Plan Business Associate Agreement</w:t>
      </w:r>
    </w:p>
    <w:p w14:paraId="4F9E21E0" w14:textId="77777777" w:rsidR="004F6237" w:rsidRPr="00A70E4E" w:rsidRDefault="004F6237" w:rsidP="004F6237">
      <w:pPr>
        <w:pStyle w:val="Title"/>
        <w:jc w:val="left"/>
        <w:rPr>
          <w:rFonts w:asciiTheme="minorHAnsi" w:hAnsiTheme="minorHAnsi" w:cs="Arial"/>
          <w:sz w:val="23"/>
          <w:szCs w:val="23"/>
        </w:rPr>
      </w:pPr>
    </w:p>
    <w:p w14:paraId="00867D20" w14:textId="1FCDC9B4"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sz w:val="23"/>
          <w:szCs w:val="23"/>
        </w:rPr>
        <w:t xml:space="preserve">This Business Associate Agreement (“Agreement”) is made among </w:t>
      </w:r>
      <w:ins w:id="0" w:author="Kaplan, Kathy" w:date="2021-03-02T08:37:00Z">
        <w:r w:rsidR="00570335" w:rsidRPr="00570335">
          <w:rPr>
            <w:rFonts w:asciiTheme="minorHAnsi" w:hAnsiTheme="minorHAnsi"/>
            <w:color w:val="FF0000"/>
            <w:sz w:val="23"/>
            <w:szCs w:val="23"/>
          </w:rPr>
          <w:t>Anthem Insurance Companies, Inc. dba Anthem Blue Cross and Blue Shield</w:t>
        </w:r>
        <w:r w:rsidR="00570335" w:rsidRPr="00570335" w:rsidDel="00570335">
          <w:rPr>
            <w:rFonts w:asciiTheme="minorHAnsi" w:hAnsiTheme="minorHAnsi"/>
            <w:color w:val="FF0000"/>
            <w:sz w:val="23"/>
            <w:szCs w:val="23"/>
          </w:rPr>
          <w:t xml:space="preserve"> </w:t>
        </w:r>
      </w:ins>
      <w:del w:id="1" w:author="Kaplan, Kathy" w:date="2021-03-02T08:37:00Z">
        <w:r w:rsidR="00D06908" w:rsidDel="00570335">
          <w:rPr>
            <w:rFonts w:asciiTheme="minorHAnsi" w:hAnsiTheme="minorHAnsi"/>
            <w:color w:val="FF0000"/>
            <w:sz w:val="23"/>
            <w:szCs w:val="23"/>
          </w:rPr>
          <w:delText xml:space="preserve">TPA </w:delText>
        </w:r>
        <w:r w:rsidR="00D455AF" w:rsidDel="00570335">
          <w:rPr>
            <w:rFonts w:asciiTheme="minorHAnsi" w:hAnsiTheme="minorHAnsi"/>
            <w:color w:val="FF0000"/>
            <w:sz w:val="23"/>
            <w:szCs w:val="23"/>
          </w:rPr>
          <w:delText>for State health plans</w:delText>
        </w:r>
        <w:r w:rsidRPr="00D06908" w:rsidDel="00570335">
          <w:rPr>
            <w:rFonts w:asciiTheme="minorHAnsi" w:hAnsiTheme="minorHAnsi"/>
            <w:color w:val="FF0000"/>
            <w:sz w:val="23"/>
            <w:szCs w:val="23"/>
          </w:rPr>
          <w:delText xml:space="preserve"> </w:delText>
        </w:r>
      </w:del>
      <w:r w:rsidRPr="00A70E4E">
        <w:rPr>
          <w:rFonts w:asciiTheme="minorHAnsi" w:hAnsiTheme="minorHAnsi"/>
          <w:sz w:val="23"/>
          <w:szCs w:val="23"/>
        </w:rPr>
        <w:t>(“Business Associate”</w:t>
      </w:r>
      <w:r w:rsidR="00D455AF">
        <w:rPr>
          <w:rFonts w:asciiTheme="minorHAnsi" w:hAnsiTheme="minorHAnsi"/>
          <w:sz w:val="23"/>
          <w:szCs w:val="23"/>
        </w:rPr>
        <w:t>, “Contractor”</w:t>
      </w:r>
      <w:r w:rsidRPr="00A70E4E">
        <w:rPr>
          <w:rFonts w:asciiTheme="minorHAnsi" w:hAnsiTheme="minorHAnsi"/>
          <w:sz w:val="23"/>
          <w:szCs w:val="23"/>
        </w:rPr>
        <w:t xml:space="preserve">), and the </w:t>
      </w:r>
      <w:r w:rsidR="00D455AF">
        <w:rPr>
          <w:rFonts w:asciiTheme="minorHAnsi" w:hAnsiTheme="minorHAnsi"/>
          <w:sz w:val="23"/>
          <w:szCs w:val="23"/>
        </w:rPr>
        <w:t xml:space="preserve">Indiana state employee group health plans </w:t>
      </w:r>
      <w:r w:rsidRPr="00A70E4E">
        <w:rPr>
          <w:rFonts w:asciiTheme="minorHAnsi" w:hAnsiTheme="minorHAnsi"/>
          <w:sz w:val="23"/>
          <w:szCs w:val="23"/>
        </w:rPr>
        <w:t xml:space="preserve">(“Plan”), and the </w:t>
      </w:r>
      <w:r w:rsidR="00D455AF">
        <w:rPr>
          <w:rFonts w:asciiTheme="minorHAnsi" w:hAnsiTheme="minorHAnsi"/>
          <w:sz w:val="23"/>
          <w:szCs w:val="23"/>
        </w:rPr>
        <w:t>Indiana State Personnel Department or Affiliate</w:t>
      </w:r>
      <w:r w:rsidRPr="00A70E4E">
        <w:rPr>
          <w:rFonts w:asciiTheme="minorHAnsi" w:hAnsiTheme="minorHAnsi"/>
          <w:sz w:val="23"/>
          <w:szCs w:val="23"/>
        </w:rPr>
        <w:t xml:space="preserve"> (“Employer”)</w:t>
      </w:r>
      <w:r w:rsidR="00D455AF">
        <w:rPr>
          <w:rFonts w:asciiTheme="minorHAnsi" w:hAnsiTheme="minorHAnsi"/>
          <w:sz w:val="23"/>
          <w:szCs w:val="23"/>
        </w:rPr>
        <w:t>, subject to the CONTRACT FOR HEALTH BENEFITS AND ADMINISTRATIVE SERVICES (“Master Contract”)</w:t>
      </w:r>
      <w:r w:rsidRPr="00A70E4E">
        <w:rPr>
          <w:rFonts w:asciiTheme="minorHAnsi" w:hAnsiTheme="minorHAnsi"/>
          <w:sz w:val="23"/>
          <w:szCs w:val="23"/>
        </w:rPr>
        <w:t xml:space="preserve">. </w:t>
      </w:r>
    </w:p>
    <w:p w14:paraId="427AD392" w14:textId="77777777" w:rsidR="004F6237" w:rsidRPr="00A70E4E" w:rsidRDefault="004F6237" w:rsidP="004F6237">
      <w:pPr>
        <w:pStyle w:val="mbfBLj"/>
        <w:suppressAutoHyphens w:val="0"/>
        <w:spacing w:after="0"/>
        <w:rPr>
          <w:rFonts w:asciiTheme="minorHAnsi" w:hAnsiTheme="minorHAnsi"/>
          <w:sz w:val="23"/>
          <w:szCs w:val="23"/>
        </w:rPr>
      </w:pPr>
    </w:p>
    <w:p w14:paraId="7D13628D" w14:textId="77777777" w:rsidR="004F6237" w:rsidRPr="00A70E4E" w:rsidRDefault="004F6237" w:rsidP="004F6237">
      <w:pPr>
        <w:pStyle w:val="mbfBLj"/>
        <w:suppressAutoHyphens w:val="0"/>
        <w:spacing w:after="0"/>
        <w:rPr>
          <w:rFonts w:asciiTheme="minorHAnsi" w:hAnsiTheme="minorHAnsi"/>
          <w:b/>
          <w:sz w:val="23"/>
          <w:szCs w:val="23"/>
        </w:rPr>
      </w:pPr>
      <w:r w:rsidRPr="00A70E4E">
        <w:rPr>
          <w:rFonts w:asciiTheme="minorHAnsi" w:hAnsiTheme="minorHAnsi"/>
          <w:b/>
          <w:sz w:val="23"/>
          <w:szCs w:val="23"/>
        </w:rPr>
        <w:t>WITNESSETH AS FOLLOWS:</w:t>
      </w:r>
    </w:p>
    <w:p w14:paraId="6BB8B0B5" w14:textId="77777777" w:rsidR="004F6237" w:rsidRPr="00A70E4E" w:rsidRDefault="004F6237" w:rsidP="004F6237">
      <w:pPr>
        <w:pStyle w:val="mbfBLj"/>
        <w:suppressAutoHyphens w:val="0"/>
        <w:spacing w:after="0"/>
        <w:rPr>
          <w:rFonts w:asciiTheme="minorHAnsi" w:hAnsiTheme="minorHAnsi"/>
          <w:sz w:val="23"/>
          <w:szCs w:val="23"/>
        </w:rPr>
      </w:pPr>
    </w:p>
    <w:p w14:paraId="276008C4"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has established and maintains a plan of health care benefits which is administered by the Employer or its designee as a health plan as defined by the Health Insurance Portability and Accountability Act of 1996 and its implementing regulations (45 C.F.R. Parts 160-164) (“HIPAA Privacy Regulation” and/or “HIPAA Security Regulation”;</w:t>
      </w:r>
    </w:p>
    <w:p w14:paraId="2A3D082B" w14:textId="77777777" w:rsidR="004F6237" w:rsidRPr="00A70E4E" w:rsidRDefault="004F6237" w:rsidP="004F6237">
      <w:pPr>
        <w:jc w:val="both"/>
        <w:rPr>
          <w:rFonts w:asciiTheme="minorHAnsi" w:hAnsiTheme="minorHAnsi"/>
          <w:sz w:val="23"/>
          <w:szCs w:val="23"/>
        </w:rPr>
      </w:pPr>
    </w:p>
    <w:p w14:paraId="026F1F9C"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has retained Business Associate to provide certain claims administrative services with respect to the Plans which are described and set forth in the CONTRACT FOR HEALTH BENEFITS AND ADMINISTRATIVE SERVICES (“Master Contract”), as amended from time to time;</w:t>
      </w:r>
    </w:p>
    <w:p w14:paraId="7C1C49CF" w14:textId="77777777" w:rsidR="004F6237" w:rsidRPr="00A70E4E" w:rsidRDefault="004F6237" w:rsidP="004F6237">
      <w:pPr>
        <w:pStyle w:val="mbfBLj"/>
        <w:suppressAutoHyphens w:val="0"/>
        <w:spacing w:after="0"/>
        <w:rPr>
          <w:rFonts w:asciiTheme="minorHAnsi" w:hAnsiTheme="minorHAnsi"/>
          <w:sz w:val="23"/>
          <w:szCs w:val="23"/>
        </w:rPr>
      </w:pPr>
    </w:p>
    <w:p w14:paraId="6448757F"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is authorized to enter into this agreement on behalf of Plan;</w:t>
      </w:r>
    </w:p>
    <w:p w14:paraId="4AD07E40" w14:textId="77777777" w:rsidR="004F6237" w:rsidRPr="00A70E4E" w:rsidRDefault="004F6237" w:rsidP="004F6237">
      <w:pPr>
        <w:pStyle w:val="mbfBLj"/>
        <w:suppressAutoHyphens w:val="0"/>
        <w:spacing w:after="0"/>
        <w:rPr>
          <w:rFonts w:asciiTheme="minorHAnsi" w:hAnsiTheme="minorHAnsi"/>
          <w:sz w:val="23"/>
          <w:szCs w:val="23"/>
        </w:rPr>
      </w:pPr>
    </w:p>
    <w:p w14:paraId="3B88336B"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xml:space="preserve">, the parties to this Agreement desire to establish the terms under which Business Associate may use or disclose Protected Health Information (as defined herein) such that the Plan may comply with applicable requirements of the </w:t>
      </w:r>
      <w:r w:rsidR="00F90A06">
        <w:rPr>
          <w:rFonts w:asciiTheme="minorHAnsi" w:hAnsiTheme="minorHAnsi"/>
          <w:sz w:val="23"/>
          <w:szCs w:val="23"/>
        </w:rPr>
        <w:t>Health Insurance Portability and Accountability Act of 1996 and its implementing regulations (45 C.F.R. Parts 160-164) (“HIPAA Privacy Regulation” and/or</w:t>
      </w:r>
      <w:r w:rsidRPr="00A70E4E">
        <w:rPr>
          <w:rFonts w:asciiTheme="minorHAnsi" w:hAnsiTheme="minorHAnsi"/>
          <w:sz w:val="23"/>
          <w:szCs w:val="23"/>
        </w:rPr>
        <w:t xml:space="preserve"> HIPAA Security Regulation</w:t>
      </w:r>
      <w:r w:rsidR="00F90A06">
        <w:rPr>
          <w:rFonts w:asciiTheme="minorHAnsi" w:hAnsiTheme="minorHAnsi"/>
          <w:sz w:val="23"/>
          <w:szCs w:val="23"/>
        </w:rPr>
        <w:t>) and the requirements of the Health Information Technology for Economic and Clinical Heath Act, as incorporated in the American Recovery and Reinvestment Act of 2009 (the “HITECH Act”), that are applicable to business associates, along with any guidance and/or regulations issued by the U.S. Department of Health and Human Services.</w:t>
      </w:r>
    </w:p>
    <w:p w14:paraId="7329655D" w14:textId="77777777" w:rsidR="004F6237" w:rsidRPr="00A70E4E" w:rsidRDefault="004F6237" w:rsidP="004F6237">
      <w:pPr>
        <w:pStyle w:val="mbfBLj"/>
        <w:suppressAutoHyphens w:val="0"/>
        <w:spacing w:after="0"/>
        <w:rPr>
          <w:rFonts w:asciiTheme="minorHAnsi" w:hAnsiTheme="minorHAnsi"/>
          <w:sz w:val="23"/>
          <w:szCs w:val="23"/>
        </w:rPr>
      </w:pPr>
    </w:p>
    <w:p w14:paraId="1622844B"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NOW, THEREFORE</w:t>
      </w:r>
      <w:r w:rsidRPr="00A70E4E">
        <w:rPr>
          <w:rFonts w:asciiTheme="minorHAnsi" w:hAnsiTheme="minorHAnsi"/>
          <w:sz w:val="23"/>
          <w:szCs w:val="23"/>
        </w:rPr>
        <w:t>, in consideration of these premises and the mutual promises and agreements hereinafter set forth, the Plan, Employer and Business Associate hereby agree as follows:</w:t>
      </w:r>
    </w:p>
    <w:p w14:paraId="4539ED1D" w14:textId="77777777" w:rsidR="004F6237" w:rsidRPr="00A70E4E" w:rsidRDefault="004F6237" w:rsidP="004F6237">
      <w:pPr>
        <w:pStyle w:val="mbfBLj"/>
        <w:suppressAutoHyphens w:val="0"/>
        <w:spacing w:after="0"/>
        <w:rPr>
          <w:rFonts w:asciiTheme="minorHAnsi" w:hAnsiTheme="minorHAnsi"/>
          <w:sz w:val="23"/>
          <w:szCs w:val="23"/>
        </w:rPr>
      </w:pPr>
    </w:p>
    <w:p w14:paraId="5A4A5065" w14:textId="77777777" w:rsidR="004F6237" w:rsidRPr="00A70E4E" w:rsidRDefault="004F6237" w:rsidP="004F6237">
      <w:pPr>
        <w:pStyle w:val="mbfBLj"/>
        <w:suppressAutoHyphens w:val="0"/>
        <w:spacing w:after="0"/>
        <w:jc w:val="center"/>
        <w:rPr>
          <w:rFonts w:asciiTheme="minorHAnsi" w:hAnsiTheme="minorHAnsi"/>
          <w:b/>
          <w:sz w:val="23"/>
          <w:szCs w:val="23"/>
        </w:rPr>
      </w:pPr>
      <w:r w:rsidRPr="00A70E4E">
        <w:rPr>
          <w:rFonts w:asciiTheme="minorHAnsi" w:hAnsiTheme="minorHAnsi"/>
          <w:b/>
          <w:sz w:val="23"/>
          <w:szCs w:val="23"/>
        </w:rPr>
        <w:t>PART 1—BUSINESS ASSOCIATE’S RESPONSIBILITIES</w:t>
      </w:r>
    </w:p>
    <w:p w14:paraId="6FFB0AE1" w14:textId="77777777" w:rsidR="004F6237" w:rsidRPr="00A70E4E" w:rsidRDefault="004F6237" w:rsidP="004F6237">
      <w:pPr>
        <w:pStyle w:val="mbfBLj"/>
        <w:suppressAutoHyphens w:val="0"/>
        <w:spacing w:after="0"/>
        <w:jc w:val="center"/>
        <w:rPr>
          <w:rFonts w:asciiTheme="minorHAnsi" w:hAnsiTheme="minorHAnsi"/>
          <w:b/>
          <w:sz w:val="23"/>
          <w:szCs w:val="23"/>
        </w:rPr>
      </w:pPr>
    </w:p>
    <w:p w14:paraId="0CDD51ED"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PRIVACY OF PROTECTED HEALTH INFORMATION</w:t>
      </w:r>
    </w:p>
    <w:p w14:paraId="219CB210" w14:textId="77777777" w:rsidR="004F6237" w:rsidRPr="00A70E4E" w:rsidRDefault="004F6237" w:rsidP="004F6237">
      <w:pPr>
        <w:rPr>
          <w:rFonts w:asciiTheme="minorHAnsi" w:hAnsiTheme="minorHAnsi"/>
          <w:b/>
          <w:sz w:val="23"/>
          <w:szCs w:val="23"/>
        </w:rPr>
      </w:pPr>
    </w:p>
    <w:p w14:paraId="1367D5CC" w14:textId="77777777" w:rsidR="004F6237" w:rsidRPr="00A70E4E" w:rsidRDefault="004F6237" w:rsidP="004F6237">
      <w:pPr>
        <w:numPr>
          <w:ilvl w:val="1"/>
          <w:numId w:val="22"/>
        </w:numPr>
        <w:tabs>
          <w:tab w:val="clear" w:pos="1080"/>
          <w:tab w:val="num" w:pos="1440"/>
        </w:tabs>
        <w:ind w:left="1440" w:hanging="720"/>
        <w:rPr>
          <w:rFonts w:asciiTheme="minorHAnsi" w:hAnsiTheme="minorHAnsi"/>
          <w:b/>
          <w:sz w:val="23"/>
          <w:szCs w:val="23"/>
        </w:rPr>
      </w:pPr>
      <w:r w:rsidRPr="00A70E4E">
        <w:rPr>
          <w:rFonts w:asciiTheme="minorHAnsi" w:hAnsiTheme="minorHAnsi"/>
          <w:b/>
          <w:sz w:val="23"/>
          <w:szCs w:val="23"/>
          <w:u w:val="single"/>
        </w:rPr>
        <w:t>Confidentiality of Protected Health Information</w:t>
      </w:r>
    </w:p>
    <w:p w14:paraId="1181BF9D" w14:textId="77777777" w:rsidR="004F6237" w:rsidRPr="00A70E4E" w:rsidRDefault="004F6237" w:rsidP="004F6237">
      <w:pPr>
        <w:pStyle w:val="mbfBL1"/>
        <w:suppressAutoHyphens w:val="0"/>
        <w:spacing w:after="0"/>
        <w:jc w:val="both"/>
        <w:rPr>
          <w:rFonts w:asciiTheme="minorHAnsi" w:hAnsiTheme="minorHAnsi"/>
          <w:sz w:val="23"/>
          <w:szCs w:val="23"/>
        </w:rPr>
      </w:pPr>
      <w:r w:rsidRPr="00A70E4E">
        <w:rPr>
          <w:rFonts w:asciiTheme="minorHAnsi" w:hAnsiTheme="minorHAnsi"/>
          <w:sz w:val="23"/>
          <w:szCs w:val="23"/>
        </w:rPr>
        <w:t>Except as permitted or required by this Agreement, Business Associate will not use or disclose Protected Health Information without the authorization of the Individual who is the subject of such information or as required by law.</w:t>
      </w:r>
    </w:p>
    <w:p w14:paraId="39A0AEF8" w14:textId="77777777" w:rsidR="004F6237" w:rsidRPr="00A70E4E" w:rsidRDefault="004F6237" w:rsidP="004F6237">
      <w:pPr>
        <w:pStyle w:val="mbfBL1"/>
        <w:suppressAutoHyphens w:val="0"/>
        <w:spacing w:after="0"/>
        <w:jc w:val="both"/>
        <w:rPr>
          <w:rFonts w:asciiTheme="minorHAnsi" w:hAnsiTheme="minorHAnsi"/>
          <w:sz w:val="23"/>
          <w:szCs w:val="23"/>
        </w:rPr>
      </w:pPr>
    </w:p>
    <w:p w14:paraId="64653E20"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Prohibition on Non-Permitted Use or Disclosure</w:t>
      </w:r>
    </w:p>
    <w:p w14:paraId="1B0D5042" w14:textId="77777777" w:rsidR="004F6237" w:rsidRPr="00A70E4E" w:rsidRDefault="004F6237" w:rsidP="004F6237">
      <w:pPr>
        <w:ind w:left="720"/>
        <w:jc w:val="both"/>
        <w:rPr>
          <w:rFonts w:asciiTheme="minorHAnsi" w:hAnsiTheme="minorHAnsi"/>
          <w:sz w:val="23"/>
          <w:szCs w:val="23"/>
        </w:rPr>
      </w:pPr>
      <w:r w:rsidRPr="00A70E4E">
        <w:rPr>
          <w:rFonts w:asciiTheme="minorHAnsi" w:hAnsiTheme="minorHAnsi"/>
          <w:sz w:val="23"/>
          <w:szCs w:val="23"/>
        </w:rPr>
        <w:t>Business Associate</w:t>
      </w:r>
      <w:r w:rsidRPr="00A70E4E">
        <w:rPr>
          <w:rFonts w:asciiTheme="minorHAnsi" w:hAnsiTheme="minorHAnsi"/>
          <w:caps/>
          <w:sz w:val="23"/>
          <w:szCs w:val="23"/>
        </w:rPr>
        <w:t xml:space="preserve"> </w:t>
      </w:r>
      <w:r w:rsidRPr="00A70E4E">
        <w:rPr>
          <w:rFonts w:asciiTheme="minorHAnsi" w:hAnsiTheme="minorHAnsi"/>
          <w:sz w:val="23"/>
          <w:szCs w:val="23"/>
        </w:rPr>
        <w:t xml:space="preserve">will neither use nor disclose Individuals’ Protected Health Information except (1) as permitted or required by this Agreement, or any other agreement between the </w:t>
      </w:r>
      <w:r w:rsidRPr="00A70E4E">
        <w:rPr>
          <w:rFonts w:asciiTheme="minorHAnsi" w:hAnsiTheme="minorHAnsi"/>
          <w:sz w:val="23"/>
          <w:szCs w:val="23"/>
        </w:rPr>
        <w:lastRenderedPageBreak/>
        <w:t>parties, (2) as permitted in writing by the Plan or its Plan administrator, (3) as authorized by Individuals, or (4) as required by law.</w:t>
      </w:r>
    </w:p>
    <w:p w14:paraId="68CCA667" w14:textId="77777777" w:rsidR="004F6237" w:rsidRPr="00A70E4E" w:rsidRDefault="004F6237" w:rsidP="004F6237">
      <w:pPr>
        <w:ind w:left="720"/>
        <w:jc w:val="both"/>
        <w:rPr>
          <w:rFonts w:asciiTheme="minorHAnsi" w:hAnsiTheme="minorHAnsi"/>
          <w:sz w:val="23"/>
          <w:szCs w:val="23"/>
        </w:rPr>
      </w:pPr>
    </w:p>
    <w:p w14:paraId="0E18A0A0"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Permitted Uses and Disclosures</w:t>
      </w:r>
    </w:p>
    <w:p w14:paraId="61D6E07B"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is permitted to use or disclose Individuals’ Protected Health Information as follows:</w:t>
      </w:r>
    </w:p>
    <w:p w14:paraId="0B6EBE08" w14:textId="77777777" w:rsidR="004F6237" w:rsidRPr="00A70E4E" w:rsidRDefault="004F6237" w:rsidP="004F6237">
      <w:pPr>
        <w:pStyle w:val="mbfBL1j"/>
        <w:suppressAutoHyphens w:val="0"/>
        <w:spacing w:after="0"/>
        <w:rPr>
          <w:rFonts w:asciiTheme="minorHAnsi" w:hAnsiTheme="minorHAnsi"/>
          <w:sz w:val="23"/>
          <w:szCs w:val="23"/>
        </w:rPr>
      </w:pPr>
    </w:p>
    <w:p w14:paraId="327CE93C"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Functions and Activities on Plan’s Behalf</w:t>
      </w:r>
    </w:p>
    <w:p w14:paraId="7D0C82B4" w14:textId="77777777" w:rsidR="004F6237" w:rsidRPr="00A70E4E" w:rsidRDefault="004F6237" w:rsidP="004F6237">
      <w:pPr>
        <w:pStyle w:val="mbfBL2j"/>
        <w:suppressAutoHyphens w:val="0"/>
        <w:spacing w:after="0"/>
        <w:rPr>
          <w:rFonts w:asciiTheme="minorHAnsi" w:hAnsiTheme="minorHAnsi"/>
          <w:sz w:val="23"/>
          <w:szCs w:val="23"/>
        </w:rPr>
      </w:pPr>
      <w:r w:rsidRPr="00A70E4E">
        <w:rPr>
          <w:rFonts w:asciiTheme="minorHAnsi" w:hAnsiTheme="minorHAnsi"/>
          <w:sz w:val="23"/>
          <w:szCs w:val="23"/>
        </w:rPr>
        <w:t>Business Associate will be permitted to use and disclose Individuals’ Protected Health Information (a) for the management, operation and administration of the Plan, (b) for the services set forth in the Master Contract, which include (but are not limited to) Treatment, Payment activities, and/or Health Care Operations as these terms are defined in this Agreement and 45 Code of Federal Regulations § 164.501, and (c) as otherwise required to perform its obligations under this Agreement and the Master Contract, or any other agreement between the parties provided that such use or disclosure would not violate the HIPAA Privacy or Security Regulations if done by the Plan.</w:t>
      </w:r>
    </w:p>
    <w:p w14:paraId="63FF2069" w14:textId="77777777" w:rsidR="004F6237" w:rsidRPr="00A70E4E" w:rsidRDefault="004F6237" w:rsidP="004F6237">
      <w:pPr>
        <w:pStyle w:val="mbfBL2j"/>
        <w:suppressAutoHyphens w:val="0"/>
        <w:spacing w:after="0"/>
        <w:rPr>
          <w:rFonts w:asciiTheme="minorHAnsi" w:hAnsiTheme="minorHAnsi"/>
          <w:sz w:val="23"/>
          <w:szCs w:val="23"/>
        </w:rPr>
      </w:pPr>
    </w:p>
    <w:p w14:paraId="4D8B4113"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 xml:space="preserve">Business Associate’s Own Management and Administration </w:t>
      </w:r>
    </w:p>
    <w:p w14:paraId="724C4313" w14:textId="77777777" w:rsidR="004F6237" w:rsidRPr="00A70E4E" w:rsidRDefault="004F6237" w:rsidP="004F6237">
      <w:pPr>
        <w:rPr>
          <w:rFonts w:asciiTheme="minorHAnsi" w:hAnsiTheme="minorHAnsi"/>
          <w:b/>
          <w:sz w:val="23"/>
          <w:szCs w:val="23"/>
        </w:rPr>
      </w:pPr>
    </w:p>
    <w:p w14:paraId="72B6338C"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Use</w:t>
      </w:r>
    </w:p>
    <w:p w14:paraId="52E4879B"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Business Associate may use Individuals’ Protected Health Information as necessary for Business Associate’s proper management and administration or to carry out Business Associate’s legal responsibilities.</w:t>
      </w:r>
    </w:p>
    <w:p w14:paraId="243327FE" w14:textId="77777777" w:rsidR="004F6237" w:rsidRPr="00A70E4E" w:rsidRDefault="004F6237" w:rsidP="004F6237">
      <w:pPr>
        <w:pStyle w:val="BodyTextIndent2"/>
        <w:rPr>
          <w:rFonts w:asciiTheme="minorHAnsi" w:hAnsiTheme="minorHAnsi"/>
          <w:sz w:val="23"/>
          <w:szCs w:val="23"/>
        </w:rPr>
      </w:pPr>
    </w:p>
    <w:p w14:paraId="5991F737"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Disclosure</w:t>
      </w:r>
    </w:p>
    <w:p w14:paraId="4FC5DECF" w14:textId="77777777" w:rsidR="004F6237" w:rsidRPr="00A70E4E" w:rsidRDefault="00F90A06" w:rsidP="00F90A06">
      <w:pPr>
        <w:pStyle w:val="BodyTextIndent2"/>
        <w:ind w:left="2160"/>
        <w:rPr>
          <w:rFonts w:asciiTheme="minorHAnsi" w:hAnsiTheme="minorHAnsi"/>
          <w:sz w:val="23"/>
          <w:szCs w:val="23"/>
        </w:rPr>
      </w:pPr>
      <w:r>
        <w:rPr>
          <w:rFonts w:asciiTheme="minorHAnsi" w:hAnsiTheme="minorHAnsi"/>
          <w:sz w:val="23"/>
          <w:szCs w:val="23"/>
        </w:rPr>
        <w:t>B</w:t>
      </w:r>
      <w:r w:rsidR="004F6237" w:rsidRPr="00A70E4E">
        <w:rPr>
          <w:rFonts w:asciiTheme="minorHAnsi" w:hAnsiTheme="minorHAnsi"/>
          <w:sz w:val="23"/>
          <w:szCs w:val="23"/>
        </w:rPr>
        <w:t>usiness Associate may disclose Individuals’ Protected Health Information as necessary for Business Associate’s proper management and administration or to carry out Business Associate’s legal responsibilities only (i) if the disclosure is required by law, or (ii) if before the disclosure, Business Associate obtains from the entity to which the disclosure is to be made reasonable assurance, evidenced by written contract, that the entity will (</w:t>
      </w:r>
      <w:r w:rsidR="007A0F50">
        <w:rPr>
          <w:rFonts w:asciiTheme="minorHAnsi" w:hAnsiTheme="minorHAnsi"/>
          <w:sz w:val="23"/>
          <w:szCs w:val="23"/>
        </w:rPr>
        <w:t>i</w:t>
      </w:r>
      <w:r w:rsidR="004F6237" w:rsidRPr="00A70E4E">
        <w:rPr>
          <w:rFonts w:asciiTheme="minorHAnsi" w:hAnsiTheme="minorHAnsi"/>
          <w:sz w:val="23"/>
          <w:szCs w:val="23"/>
        </w:rPr>
        <w:t>) hold Individuals’ Protected Health Information in confidence, (</w:t>
      </w:r>
      <w:r w:rsidR="007A0F50">
        <w:rPr>
          <w:rFonts w:asciiTheme="minorHAnsi" w:hAnsiTheme="minorHAnsi"/>
          <w:sz w:val="23"/>
          <w:szCs w:val="23"/>
        </w:rPr>
        <w:t>ii</w:t>
      </w:r>
      <w:r w:rsidR="004F6237" w:rsidRPr="00A70E4E">
        <w:rPr>
          <w:rFonts w:asciiTheme="minorHAnsi" w:hAnsiTheme="minorHAnsi"/>
          <w:sz w:val="23"/>
          <w:szCs w:val="23"/>
        </w:rPr>
        <w:t>) use or further disclose Individuals’ Protected Health Information only for the purposes for which Business Associate disclosed it to the entity or as required by law; and (</w:t>
      </w:r>
      <w:r w:rsidR="007A0F50">
        <w:rPr>
          <w:rFonts w:asciiTheme="minorHAnsi" w:hAnsiTheme="minorHAnsi"/>
          <w:sz w:val="23"/>
          <w:szCs w:val="23"/>
        </w:rPr>
        <w:t>iii</w:t>
      </w:r>
      <w:r w:rsidR="004F6237" w:rsidRPr="00A70E4E">
        <w:rPr>
          <w:rFonts w:asciiTheme="minorHAnsi" w:hAnsiTheme="minorHAnsi"/>
          <w:sz w:val="23"/>
          <w:szCs w:val="23"/>
        </w:rPr>
        <w:t>) notify Business Associate of any instance of which the entity becomes aware in which the confidentiality of any Individuals’ Protected Health Information was breached.</w:t>
      </w:r>
    </w:p>
    <w:p w14:paraId="75017F44" w14:textId="77777777" w:rsidR="004F6237" w:rsidRPr="00A70E4E" w:rsidRDefault="004F6237" w:rsidP="004F6237">
      <w:pPr>
        <w:pStyle w:val="BodyTextIndent2"/>
        <w:rPr>
          <w:rFonts w:asciiTheme="minorHAnsi" w:hAnsiTheme="minorHAnsi"/>
          <w:sz w:val="23"/>
          <w:szCs w:val="23"/>
        </w:rPr>
      </w:pPr>
    </w:p>
    <w:p w14:paraId="557C4C43"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Miscellaneous Functions and Activities</w:t>
      </w:r>
    </w:p>
    <w:p w14:paraId="1C868A39" w14:textId="77777777" w:rsidR="004F6237" w:rsidRPr="00A70E4E" w:rsidRDefault="004F6237" w:rsidP="004F6237">
      <w:pPr>
        <w:rPr>
          <w:rFonts w:asciiTheme="minorHAnsi" w:hAnsiTheme="minorHAnsi"/>
          <w:b/>
          <w:sz w:val="23"/>
          <w:szCs w:val="23"/>
        </w:rPr>
      </w:pPr>
    </w:p>
    <w:p w14:paraId="7071650D"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Use</w:t>
      </w:r>
    </w:p>
    <w:p w14:paraId="493E9457"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 xml:space="preserve">Business Associate may use Individuals’ Protected Health Information as necessary for Business Associate to perform Data Aggregation services, and to create Deidentified Information, Summary Health Information and/or Limited Data Sets.  </w:t>
      </w:r>
    </w:p>
    <w:p w14:paraId="00CDA7C0" w14:textId="77777777" w:rsidR="004F6237" w:rsidRPr="00A70E4E" w:rsidRDefault="004F6237" w:rsidP="004F6237">
      <w:pPr>
        <w:pStyle w:val="BodyTextIndent2"/>
        <w:rPr>
          <w:rFonts w:asciiTheme="minorHAnsi" w:hAnsiTheme="minorHAnsi"/>
          <w:sz w:val="23"/>
          <w:szCs w:val="23"/>
        </w:rPr>
      </w:pPr>
    </w:p>
    <w:p w14:paraId="6CA91191"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Disclosure</w:t>
      </w:r>
    </w:p>
    <w:p w14:paraId="2D13D6F2"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 xml:space="preserve">Business Associate may disclose, in conformance with the HIPAA Privacy </w:t>
      </w:r>
      <w:r w:rsidRPr="00A70E4E">
        <w:rPr>
          <w:rFonts w:asciiTheme="minorHAnsi" w:hAnsiTheme="minorHAnsi"/>
          <w:sz w:val="23"/>
          <w:szCs w:val="23"/>
        </w:rPr>
        <w:lastRenderedPageBreak/>
        <w:t xml:space="preserve">Regulation, Individuals’ Protected Health Information </w:t>
      </w:r>
      <w:r w:rsidRPr="00A70E4E">
        <w:rPr>
          <w:rFonts w:asciiTheme="minorHAnsi" w:hAnsiTheme="minorHAnsi"/>
          <w:color w:val="000000"/>
          <w:sz w:val="23"/>
          <w:szCs w:val="23"/>
        </w:rPr>
        <w:t>to make Incidental Disclosures</w:t>
      </w:r>
      <w:r w:rsidRPr="00A70E4E">
        <w:rPr>
          <w:rFonts w:asciiTheme="minorHAnsi" w:hAnsiTheme="minorHAnsi"/>
          <w:sz w:val="23"/>
          <w:szCs w:val="23"/>
        </w:rPr>
        <w:t xml:space="preserve"> and to make disclosures of Deidentified Information, Limited Data Set Information, and Summary Health Information.</w:t>
      </w:r>
    </w:p>
    <w:p w14:paraId="6D29DD40" w14:textId="77777777" w:rsidR="004F6237" w:rsidRPr="00A70E4E" w:rsidRDefault="004F6237" w:rsidP="004F6237">
      <w:pPr>
        <w:pStyle w:val="BodyTextIndent2"/>
        <w:rPr>
          <w:rFonts w:asciiTheme="minorHAnsi" w:hAnsiTheme="minorHAnsi"/>
          <w:sz w:val="23"/>
          <w:szCs w:val="23"/>
        </w:rPr>
      </w:pPr>
    </w:p>
    <w:p w14:paraId="7A19CA32" w14:textId="77777777" w:rsidR="004F6237" w:rsidRPr="00A70E4E" w:rsidRDefault="004F6237" w:rsidP="004F6237">
      <w:pPr>
        <w:pStyle w:val="BodyTextIndent2"/>
        <w:widowControl/>
        <w:numPr>
          <w:ilvl w:val="2"/>
          <w:numId w:val="22"/>
        </w:numPr>
        <w:tabs>
          <w:tab w:val="clear" w:pos="1800"/>
          <w:tab w:val="num" w:pos="2160"/>
        </w:tabs>
        <w:spacing w:line="240" w:lineRule="auto"/>
        <w:rPr>
          <w:rFonts w:asciiTheme="minorHAnsi" w:hAnsiTheme="minorHAnsi"/>
          <w:b/>
          <w:sz w:val="23"/>
          <w:szCs w:val="23"/>
        </w:rPr>
      </w:pPr>
      <w:r w:rsidRPr="00A70E4E">
        <w:rPr>
          <w:rFonts w:asciiTheme="minorHAnsi" w:hAnsiTheme="minorHAnsi"/>
          <w:b/>
          <w:sz w:val="23"/>
          <w:szCs w:val="23"/>
          <w:u w:val="single"/>
        </w:rPr>
        <w:t>Minimum Necessary</w:t>
      </w:r>
    </w:p>
    <w:p w14:paraId="4A6EDA5F" w14:textId="77777777" w:rsidR="004F6237" w:rsidRPr="00A70E4E" w:rsidRDefault="004F6237" w:rsidP="004F6237">
      <w:pPr>
        <w:pStyle w:val="BodyTextIndent2"/>
        <w:tabs>
          <w:tab w:val="num" w:pos="1800"/>
        </w:tabs>
        <w:ind w:left="1440"/>
        <w:rPr>
          <w:rFonts w:asciiTheme="minorHAnsi" w:hAnsiTheme="minorHAnsi"/>
          <w:sz w:val="23"/>
          <w:szCs w:val="23"/>
        </w:rPr>
      </w:pPr>
    </w:p>
    <w:p w14:paraId="19BC523E" w14:textId="77777777" w:rsidR="004F6237" w:rsidRPr="00A70E4E" w:rsidRDefault="004F6237" w:rsidP="00F90A06">
      <w:pPr>
        <w:pStyle w:val="BodyTextIndent2"/>
        <w:tabs>
          <w:tab w:val="num" w:pos="1800"/>
        </w:tabs>
        <w:ind w:left="2160"/>
        <w:rPr>
          <w:rFonts w:asciiTheme="minorHAnsi" w:hAnsiTheme="minorHAnsi"/>
          <w:sz w:val="23"/>
          <w:szCs w:val="23"/>
        </w:rPr>
      </w:pPr>
      <w:r w:rsidRPr="00A70E4E">
        <w:rPr>
          <w:rFonts w:asciiTheme="minorHAnsi" w:hAnsiTheme="minorHAnsi"/>
          <w:sz w:val="23"/>
          <w:szCs w:val="23"/>
        </w:rPr>
        <w:t>Business Associate</w:t>
      </w:r>
      <w:r w:rsidR="007A0F50">
        <w:rPr>
          <w:rFonts w:asciiTheme="minorHAnsi" w:hAnsiTheme="minorHAnsi"/>
          <w:sz w:val="23"/>
          <w:szCs w:val="23"/>
        </w:rPr>
        <w:t>’s use, disclosure or request of Protected Health Information shall utilize a Limited Data Set if practicable.  Otherwise, Business Associate will make reasonable efforts to use, disclose, or request only the minimum necessary amount of Individuals’ Protected Health Information to accomplish the intended purpose.</w:t>
      </w:r>
    </w:p>
    <w:p w14:paraId="68ABE54B" w14:textId="77777777" w:rsidR="004F6237" w:rsidRPr="00A70E4E" w:rsidRDefault="004F6237" w:rsidP="004F6237">
      <w:pPr>
        <w:pStyle w:val="BodyTextIndent2"/>
        <w:tabs>
          <w:tab w:val="num" w:pos="1800"/>
        </w:tabs>
        <w:ind w:left="1440"/>
        <w:rPr>
          <w:rFonts w:asciiTheme="minorHAnsi" w:hAnsiTheme="minorHAnsi"/>
          <w:b/>
          <w:sz w:val="23"/>
          <w:szCs w:val="23"/>
        </w:rPr>
      </w:pPr>
    </w:p>
    <w:p w14:paraId="2588671B"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Disclosure to Plan and Employer (and their Subcontractors)</w:t>
      </w:r>
    </w:p>
    <w:p w14:paraId="7CE8501F" w14:textId="77777777" w:rsidR="004F6237" w:rsidRPr="00A70E4E" w:rsidRDefault="004F6237" w:rsidP="004F6237">
      <w:pPr>
        <w:pStyle w:val="mbfBL1"/>
        <w:suppressAutoHyphens w:val="0"/>
        <w:spacing w:after="0"/>
        <w:jc w:val="both"/>
        <w:rPr>
          <w:rFonts w:asciiTheme="minorHAnsi" w:hAnsiTheme="minorHAnsi"/>
          <w:sz w:val="23"/>
          <w:szCs w:val="23"/>
        </w:rPr>
      </w:pPr>
      <w:r w:rsidRPr="00A70E4E">
        <w:rPr>
          <w:rFonts w:asciiTheme="minorHAnsi" w:hAnsiTheme="minorHAnsi"/>
          <w:sz w:val="23"/>
          <w:szCs w:val="23"/>
        </w:rPr>
        <w:t xml:space="preserve">Other than disclosures permitted by Section </w:t>
      </w:r>
      <w:r w:rsidR="00C54A93" w:rsidRPr="00DA1425">
        <w:rPr>
          <w:rFonts w:asciiTheme="minorHAnsi" w:hAnsiTheme="minorHAnsi"/>
          <w:sz w:val="23"/>
          <w:szCs w:val="23"/>
        </w:rPr>
        <w:t>I.C.</w:t>
      </w:r>
      <w:r w:rsidRPr="00A70E4E">
        <w:rPr>
          <w:rFonts w:asciiTheme="minorHAnsi" w:hAnsiTheme="minorHAnsi"/>
          <w:sz w:val="23"/>
          <w:szCs w:val="23"/>
        </w:rPr>
        <w:t>, Business Associate will not disclose Individuals’ Protected Health Information to the Plan, its Plan administrator or Employer, or any business associate or subcontractor of such parties except as set forth in Section VIII.</w:t>
      </w:r>
    </w:p>
    <w:p w14:paraId="7756A2E1" w14:textId="77777777" w:rsidR="004F6237" w:rsidRPr="00A70E4E" w:rsidRDefault="004F6237" w:rsidP="004F6237">
      <w:pPr>
        <w:pStyle w:val="mbfBL1"/>
        <w:suppressAutoHyphens w:val="0"/>
        <w:spacing w:after="0"/>
        <w:jc w:val="both"/>
        <w:rPr>
          <w:rFonts w:asciiTheme="minorHAnsi" w:hAnsiTheme="minorHAnsi"/>
          <w:sz w:val="23"/>
          <w:szCs w:val="23"/>
        </w:rPr>
      </w:pPr>
    </w:p>
    <w:p w14:paraId="51B3880D"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Disclosure to Business Associate’s Subcontractors and Agents</w:t>
      </w:r>
    </w:p>
    <w:p w14:paraId="6F772D5E"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require its subcontractors and agents to provide reasonable assurance, evidenced by written contract,</w:t>
      </w:r>
      <w:r w:rsidR="00C54A93">
        <w:rPr>
          <w:rFonts w:asciiTheme="minorHAnsi" w:hAnsiTheme="minorHAnsi"/>
          <w:sz w:val="23"/>
          <w:szCs w:val="23"/>
        </w:rPr>
        <w:t xml:space="preserve"> </w:t>
      </w:r>
      <w:r w:rsidRPr="00A70E4E">
        <w:rPr>
          <w:rFonts w:asciiTheme="minorHAnsi" w:hAnsiTheme="minorHAnsi"/>
          <w:sz w:val="23"/>
          <w:szCs w:val="23"/>
        </w:rPr>
        <w:t>that such other entity will comply with the same privacy and security obligations with respect to Individuals’ Protected Health Information as applies to Business Associate.</w:t>
      </w:r>
    </w:p>
    <w:p w14:paraId="4A145666" w14:textId="77777777" w:rsidR="004F6237" w:rsidRPr="00A70E4E" w:rsidRDefault="004F6237" w:rsidP="004F6237">
      <w:pPr>
        <w:pStyle w:val="mbfBL1j"/>
        <w:suppressAutoHyphens w:val="0"/>
        <w:spacing w:after="0"/>
        <w:rPr>
          <w:rFonts w:asciiTheme="minorHAnsi" w:hAnsiTheme="minorHAnsi"/>
          <w:b/>
          <w:sz w:val="23"/>
          <w:szCs w:val="23"/>
        </w:rPr>
      </w:pPr>
    </w:p>
    <w:p w14:paraId="09436C96" w14:textId="77777777" w:rsidR="004F6237" w:rsidRPr="00225099"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225099">
        <w:rPr>
          <w:rFonts w:asciiTheme="minorHAnsi" w:hAnsiTheme="minorHAnsi"/>
          <w:b/>
          <w:sz w:val="23"/>
          <w:szCs w:val="23"/>
          <w:u w:val="single"/>
        </w:rPr>
        <w:t>Reporting Non-Permitted Use or Disclosure</w:t>
      </w:r>
    </w:p>
    <w:p w14:paraId="7AA96EAF" w14:textId="77777777" w:rsidR="004F6237" w:rsidRDefault="007A0F50" w:rsidP="007A0F50">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Pr>
          <w:rFonts w:asciiTheme="minorHAnsi" w:hAnsiTheme="minorHAnsi"/>
          <w:sz w:val="23"/>
          <w:szCs w:val="23"/>
        </w:rPr>
        <w:t xml:space="preserve">Non-permitted Use or Disclosure.  </w:t>
      </w:r>
      <w:r w:rsidR="004F6237" w:rsidRPr="00A70E4E">
        <w:rPr>
          <w:rFonts w:asciiTheme="minorHAnsi" w:hAnsiTheme="minorHAnsi"/>
          <w:sz w:val="23"/>
          <w:szCs w:val="23"/>
        </w:rPr>
        <w:t xml:space="preserve">Business Associate will promptly report to the Plan any use or disclosure of Individuals’ Protected Health Information not permitted by this Agreement or in writing by the Plan or its Plan administrator, of which Business Associate becomes aware. </w:t>
      </w:r>
      <w:r>
        <w:rPr>
          <w:rFonts w:asciiTheme="minorHAnsi" w:hAnsiTheme="minorHAnsi"/>
          <w:sz w:val="23"/>
          <w:szCs w:val="23"/>
        </w:rPr>
        <w:t>Such report shall not include instances where Business Associate inadvertently misroutes Protected Health Information to a provider.</w:t>
      </w:r>
    </w:p>
    <w:p w14:paraId="5108389E" w14:textId="77777777" w:rsidR="007A0F50" w:rsidRDefault="007A0F50" w:rsidP="007A0F50">
      <w:pPr>
        <w:pStyle w:val="mbfBL1"/>
        <w:tabs>
          <w:tab w:val="left" w:pos="2880"/>
        </w:tabs>
        <w:suppressAutoHyphens w:val="0"/>
        <w:spacing w:after="0"/>
        <w:jc w:val="both"/>
        <w:rPr>
          <w:rFonts w:asciiTheme="minorHAnsi" w:hAnsiTheme="minorHAnsi"/>
          <w:sz w:val="23"/>
          <w:szCs w:val="23"/>
        </w:rPr>
      </w:pPr>
    </w:p>
    <w:p w14:paraId="4370E7C8" w14:textId="72344378" w:rsidR="004F6237" w:rsidRDefault="007A0F50" w:rsidP="007A0F50">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sidRPr="007A0F50">
        <w:rPr>
          <w:rFonts w:asciiTheme="minorHAnsi" w:hAnsiTheme="minorHAnsi"/>
          <w:sz w:val="23"/>
          <w:szCs w:val="23"/>
        </w:rPr>
        <w:t xml:space="preserve">Security Incidents.  </w:t>
      </w:r>
      <w:r w:rsidR="004F6237" w:rsidRPr="007A0F50">
        <w:rPr>
          <w:rFonts w:asciiTheme="minorHAnsi" w:hAnsiTheme="minorHAnsi"/>
          <w:sz w:val="23"/>
          <w:szCs w:val="23"/>
        </w:rPr>
        <w:t xml:space="preserve">In addition to reporting to Plan any use or disclosure of Protected Health Information not permitted by the Agreement, Business Associate will also report any security incidents of which Business Associate becomes aware.  A security incident is an attempted or successful unauthorized access, use, disclosure, modification or destruction of information or interference with system operations in an information system, and involves only electronic Protected Health Information that is created, received maintained or transmitted by or on behalf of Business Associate, that is in electronic form. </w:t>
      </w:r>
      <w:r w:rsidR="00794058">
        <w:rPr>
          <w:rFonts w:asciiTheme="minorHAnsi" w:hAnsiTheme="minorHAnsi"/>
          <w:sz w:val="23"/>
          <w:szCs w:val="23"/>
        </w:rPr>
        <w:t xml:space="preserve">The parties acknowledge and agree that this section constitutes notice by Business Associate to Plan of the ongoing existence and occurrence of attempted but Unsuccessful Security Incidents (as defined below) for which no additional notice to Plan shall be required.  “Unsuccessful Security Incidents” shall include, but not be limited to, </w:t>
      </w:r>
      <w:ins w:id="2" w:author="Kaplan, Kathy" w:date="2021-03-02T08:47:00Z">
        <w:r w:rsidR="00E912EB">
          <w:rPr>
            <w:rFonts w:asciiTheme="minorHAnsi" w:hAnsiTheme="minorHAnsi"/>
            <w:sz w:val="23"/>
            <w:szCs w:val="23"/>
          </w:rPr>
          <w:t xml:space="preserve">malware, </w:t>
        </w:r>
      </w:ins>
      <w:r w:rsidR="00794058">
        <w:rPr>
          <w:rFonts w:asciiTheme="minorHAnsi" w:hAnsiTheme="minorHAnsi"/>
          <w:sz w:val="23"/>
          <w:szCs w:val="23"/>
        </w:rPr>
        <w:t>pings and other broadcast attacks on Business Associate’s firewall, port scans, unsuccessful log-on attempts, denials or service and any combination of the above, so long as no such incident results in unauthorized access, use or disclosure of PHI or NPFI.</w:t>
      </w:r>
    </w:p>
    <w:p w14:paraId="5D78AA16" w14:textId="77777777" w:rsidR="00794058" w:rsidRDefault="00794058" w:rsidP="00794058">
      <w:pPr>
        <w:pStyle w:val="mbfBL1"/>
        <w:tabs>
          <w:tab w:val="left" w:pos="2880"/>
        </w:tabs>
        <w:suppressAutoHyphens w:val="0"/>
        <w:spacing w:after="0"/>
        <w:jc w:val="both"/>
        <w:rPr>
          <w:rFonts w:asciiTheme="minorHAnsi" w:hAnsiTheme="minorHAnsi"/>
          <w:sz w:val="23"/>
          <w:szCs w:val="23"/>
        </w:rPr>
      </w:pPr>
    </w:p>
    <w:p w14:paraId="7922044D" w14:textId="77777777" w:rsidR="00794058" w:rsidRPr="007A0F50" w:rsidRDefault="00794058" w:rsidP="00794058">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Pr>
          <w:rFonts w:asciiTheme="minorHAnsi" w:hAnsiTheme="minorHAnsi"/>
          <w:sz w:val="23"/>
          <w:szCs w:val="23"/>
        </w:rPr>
        <w:t>Breach.  Business Associate will promptly report to Plan any Breach of Unsecured PHI.  Business Associate will cooperate with Plan in investigating the Breach and in meeting the Plan’s obligations under HITECH Act and other applicable Security Breach notification laws.  In addition to providing notice to Plan of a Breach, Business Associate will provide any required notice to individuals and applicable regulators on behalf of Plan, unless Plan is otherwise notified by Business Associate.</w:t>
      </w:r>
    </w:p>
    <w:p w14:paraId="290BF6E9" w14:textId="77777777" w:rsidR="004F6237" w:rsidRPr="00A70E4E" w:rsidRDefault="004F6237" w:rsidP="004F6237">
      <w:pPr>
        <w:pStyle w:val="mbfBL1"/>
        <w:tabs>
          <w:tab w:val="left" w:pos="2880"/>
        </w:tabs>
        <w:suppressAutoHyphens w:val="0"/>
        <w:spacing w:after="0"/>
        <w:jc w:val="both"/>
        <w:rPr>
          <w:rFonts w:asciiTheme="minorHAnsi" w:hAnsiTheme="minorHAnsi"/>
          <w:sz w:val="23"/>
          <w:szCs w:val="23"/>
        </w:rPr>
      </w:pPr>
    </w:p>
    <w:p w14:paraId="4B0C02B7" w14:textId="77777777" w:rsidR="004F6237" w:rsidRPr="00A70E4E" w:rsidRDefault="004F6237" w:rsidP="004F6237">
      <w:pPr>
        <w:pStyle w:val="mbfBL1"/>
        <w:numPr>
          <w:ilvl w:val="1"/>
          <w:numId w:val="22"/>
        </w:numPr>
        <w:tabs>
          <w:tab w:val="clear" w:pos="1080"/>
          <w:tab w:val="num" w:pos="1440"/>
        </w:tabs>
        <w:suppressAutoHyphens w:val="0"/>
        <w:spacing w:after="0"/>
        <w:rPr>
          <w:rFonts w:asciiTheme="minorHAnsi" w:hAnsiTheme="minorHAnsi"/>
          <w:b/>
          <w:sz w:val="23"/>
          <w:szCs w:val="23"/>
        </w:rPr>
      </w:pPr>
      <w:r w:rsidRPr="00A70E4E">
        <w:rPr>
          <w:rFonts w:asciiTheme="minorHAnsi" w:hAnsiTheme="minorHAnsi"/>
          <w:b/>
          <w:sz w:val="23"/>
          <w:szCs w:val="23"/>
          <w:u w:val="single"/>
        </w:rPr>
        <w:t>Termination for Breach of Privacy Obligations</w:t>
      </w:r>
    </w:p>
    <w:p w14:paraId="26D0F78E" w14:textId="77777777" w:rsidR="004F6237" w:rsidRPr="00A70E4E" w:rsidRDefault="004F6237" w:rsidP="004F6237">
      <w:pPr>
        <w:pStyle w:val="mbfBL2j"/>
        <w:suppressAutoHyphens w:val="0"/>
        <w:spacing w:after="0"/>
        <w:ind w:left="720"/>
        <w:rPr>
          <w:rFonts w:asciiTheme="minorHAnsi" w:hAnsiTheme="minorHAnsi"/>
          <w:sz w:val="23"/>
          <w:szCs w:val="23"/>
        </w:rPr>
      </w:pPr>
      <w:r w:rsidRPr="00A70E4E">
        <w:rPr>
          <w:rFonts w:asciiTheme="minorHAnsi" w:hAnsiTheme="minorHAnsi"/>
          <w:sz w:val="23"/>
          <w:szCs w:val="23"/>
        </w:rPr>
        <w:t>Without limiting the rights of the parties set forth in the Master Contract, Plan will have the right to terminate this Agreement and the Master Contract if Business Associate has engaged in a pattern of activity or practice that constitutes a material breach or violation of Business Associate’s obligations regarding Protected Health Information under this Agreement.  Plan will follow the notice of termination procedures as set forth in the Master Contract.</w:t>
      </w:r>
      <w:r w:rsidR="00794058">
        <w:rPr>
          <w:rFonts w:asciiTheme="minorHAnsi" w:hAnsiTheme="minorHAnsi"/>
          <w:sz w:val="23"/>
          <w:szCs w:val="23"/>
        </w:rPr>
        <w:t xml:space="preserve">  Prior to terminating this Agreement as forth above, Plan shall provide the Business Associate with an opportunity to cure the material breach.  If these efforts to cure the material breach are unsuccessful, as determined by Plan in its reasonable discretion, Plan shall terminate the Master Contract and this Agreement, as soon as administratively feasible.  If for any reason a party has determined the other has breached the terms of this Agreement and such breach has not been cured, but termination of the Agreement is not feasible, the party may report such breach to the U.S. Department of Health and Human Services.</w:t>
      </w:r>
    </w:p>
    <w:p w14:paraId="39B5CA98" w14:textId="77777777" w:rsidR="004F6237" w:rsidRPr="00A70E4E" w:rsidRDefault="004F6237" w:rsidP="004F6237">
      <w:pPr>
        <w:pStyle w:val="mbfBL2j"/>
        <w:suppressAutoHyphens w:val="0"/>
        <w:spacing w:after="0"/>
        <w:ind w:left="720"/>
        <w:rPr>
          <w:rFonts w:asciiTheme="minorHAnsi" w:hAnsiTheme="minorHAnsi"/>
          <w:sz w:val="23"/>
          <w:szCs w:val="23"/>
        </w:rPr>
      </w:pPr>
    </w:p>
    <w:p w14:paraId="0E29F20D" w14:textId="77777777" w:rsidR="004F6237" w:rsidRPr="00225099" w:rsidRDefault="004F6237" w:rsidP="004F6237">
      <w:pPr>
        <w:pStyle w:val="BodyTextIndent3"/>
        <w:numPr>
          <w:ilvl w:val="1"/>
          <w:numId w:val="22"/>
        </w:numPr>
        <w:tabs>
          <w:tab w:val="clear" w:pos="1080"/>
          <w:tab w:val="num" w:pos="1440"/>
        </w:tabs>
        <w:spacing w:after="0"/>
        <w:ind w:left="1440" w:hanging="720"/>
        <w:rPr>
          <w:rFonts w:asciiTheme="minorHAnsi" w:hAnsiTheme="minorHAnsi"/>
          <w:b/>
          <w:sz w:val="23"/>
          <w:szCs w:val="23"/>
        </w:rPr>
      </w:pPr>
      <w:r w:rsidRPr="00225099">
        <w:rPr>
          <w:rFonts w:asciiTheme="minorHAnsi" w:hAnsiTheme="minorHAnsi"/>
          <w:b/>
          <w:sz w:val="23"/>
          <w:szCs w:val="23"/>
          <w:u w:val="single"/>
        </w:rPr>
        <w:t>Disposition of Protected Health Information</w:t>
      </w:r>
    </w:p>
    <w:p w14:paraId="7A37A57A" w14:textId="77777777" w:rsidR="004F6237" w:rsidRPr="00A70E4E" w:rsidRDefault="004F6237" w:rsidP="004F6237">
      <w:pPr>
        <w:pStyle w:val="BodyTextIndent3"/>
        <w:spacing w:after="0"/>
        <w:ind w:left="0"/>
        <w:rPr>
          <w:rFonts w:asciiTheme="minorHAnsi" w:hAnsiTheme="minorHAnsi"/>
          <w:sz w:val="23"/>
          <w:szCs w:val="23"/>
        </w:rPr>
      </w:pPr>
    </w:p>
    <w:p w14:paraId="43D42179" w14:textId="77777777" w:rsidR="004F6237" w:rsidRPr="00A70E4E" w:rsidRDefault="004F6237" w:rsidP="004F6237">
      <w:pPr>
        <w:pStyle w:val="mbfBL1j"/>
        <w:numPr>
          <w:ilvl w:val="2"/>
          <w:numId w:val="22"/>
        </w:numPr>
        <w:tabs>
          <w:tab w:val="clear" w:pos="1800"/>
          <w:tab w:val="num" w:pos="2160"/>
        </w:tabs>
        <w:suppressAutoHyphens w:val="0"/>
        <w:spacing w:after="0"/>
        <w:rPr>
          <w:rFonts w:asciiTheme="minorHAnsi" w:hAnsiTheme="minorHAnsi"/>
          <w:b/>
          <w:sz w:val="23"/>
          <w:szCs w:val="23"/>
        </w:rPr>
      </w:pPr>
      <w:r w:rsidRPr="00A70E4E">
        <w:rPr>
          <w:rFonts w:asciiTheme="minorHAnsi" w:hAnsiTheme="minorHAnsi"/>
          <w:b/>
          <w:sz w:val="23"/>
          <w:szCs w:val="23"/>
          <w:u w:val="single"/>
        </w:rPr>
        <w:t>Return or Destruction Upon Master Contract End</w:t>
      </w:r>
    </w:p>
    <w:p w14:paraId="3C14E504" w14:textId="77777777" w:rsidR="004F6237" w:rsidRPr="00A70E4E" w:rsidRDefault="004F6237" w:rsidP="004F6237">
      <w:pPr>
        <w:pStyle w:val="mbfBL1j"/>
        <w:suppressAutoHyphens w:val="0"/>
        <w:spacing w:before="120" w:after="120"/>
        <w:ind w:left="1440"/>
        <w:rPr>
          <w:rFonts w:asciiTheme="minorHAnsi" w:hAnsiTheme="minorHAnsi"/>
          <w:sz w:val="23"/>
          <w:szCs w:val="23"/>
        </w:rPr>
      </w:pPr>
      <w:r w:rsidRPr="00A70E4E">
        <w:rPr>
          <w:rFonts w:asciiTheme="minorHAnsi" w:hAnsiTheme="minorHAnsi"/>
          <w:sz w:val="23"/>
          <w:szCs w:val="23"/>
        </w:rPr>
        <w:t xml:space="preserve">The parties agree that upon cancellation, termination, expiration or other conclusion of the Master Contract, destruction or return of all Protected Health Information, in whatever form or medium (including in any electronic medium under Business Associate’s custody or control) is not feasible given the regulatory requirements to maintain and produce such information for extended periods of time after such termination.  In addition, Business Associate is required to maintain such records to support its contractual obligations with its vendors and network providers. </w:t>
      </w:r>
      <w:r w:rsidRPr="00A70E4E">
        <w:rPr>
          <w:rFonts w:asciiTheme="minorHAnsi" w:hAnsiTheme="minorHAnsi"/>
          <w:color w:val="000000"/>
          <w:sz w:val="23"/>
          <w:szCs w:val="23"/>
        </w:rPr>
        <w:t>Business Associate shall extend the protections of this Agreement to such Protected Health Information and limit further uses and disclosures of such Protected Health Information to those consistent with applicable law for so long as Business Associate, or its subcontractors or agents, maintains such Protected Health Information.  Business Associate may destroy such records in accordance with ap</w:t>
      </w:r>
      <w:r w:rsidRPr="00A70E4E">
        <w:rPr>
          <w:rFonts w:asciiTheme="minorHAnsi" w:hAnsiTheme="minorHAnsi"/>
          <w:sz w:val="23"/>
          <w:szCs w:val="23"/>
        </w:rPr>
        <w:t>plicable law and its record retention policy that it applies to similar records.</w:t>
      </w:r>
    </w:p>
    <w:p w14:paraId="08A29DED" w14:textId="77777777" w:rsidR="004F6237" w:rsidRPr="00A70E4E" w:rsidRDefault="004F6237" w:rsidP="004F6237">
      <w:pPr>
        <w:pStyle w:val="mbfBL1j"/>
        <w:suppressAutoHyphens w:val="0"/>
        <w:spacing w:after="0"/>
        <w:ind w:left="1440"/>
        <w:rPr>
          <w:rFonts w:asciiTheme="minorHAnsi" w:hAnsiTheme="minorHAnsi"/>
          <w:sz w:val="23"/>
          <w:szCs w:val="23"/>
        </w:rPr>
      </w:pPr>
    </w:p>
    <w:p w14:paraId="61914DE9"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b/>
          <w:sz w:val="23"/>
          <w:szCs w:val="23"/>
          <w:u w:val="single"/>
        </w:rPr>
        <w:t>Exception When Business Associate  Is Plan’s Health Insurance Issuer</w:t>
      </w:r>
    </w:p>
    <w:p w14:paraId="1E66C20E" w14:textId="77777777" w:rsidR="004F6237" w:rsidRPr="00A70E4E" w:rsidRDefault="004F6237" w:rsidP="004F6237">
      <w:pPr>
        <w:pStyle w:val="mbfBL1j"/>
        <w:suppressAutoHyphens w:val="0"/>
        <w:spacing w:after="0"/>
        <w:ind w:left="1440"/>
        <w:rPr>
          <w:rFonts w:asciiTheme="minorHAnsi" w:hAnsiTheme="minorHAnsi"/>
          <w:sz w:val="23"/>
          <w:szCs w:val="23"/>
        </w:rPr>
      </w:pPr>
      <w:r w:rsidRPr="00A70E4E">
        <w:rPr>
          <w:rFonts w:asciiTheme="minorHAnsi" w:hAnsiTheme="minorHAnsi"/>
          <w:sz w:val="23"/>
          <w:szCs w:val="23"/>
        </w:rPr>
        <w:t xml:space="preserve">If upon cancellation, termination, expiration or other conclusion of the Master Contract, Business Associate (or an affiliate of Business Associate) is or becomes the Plan’s health insurance underwriter, then Business Associate shall transfer any Protected Health Information that Business Associate created or received for or from </w:t>
      </w:r>
      <w:r w:rsidRPr="00A70E4E">
        <w:rPr>
          <w:rFonts w:asciiTheme="minorHAnsi" w:hAnsiTheme="minorHAnsi"/>
          <w:sz w:val="23"/>
          <w:szCs w:val="23"/>
        </w:rPr>
        <w:lastRenderedPageBreak/>
        <w:t>Plan to that part of Business Associate (or affiliate of Business Associate) responsible for health insurance functions.</w:t>
      </w:r>
    </w:p>
    <w:p w14:paraId="672F67D4" w14:textId="77777777" w:rsidR="004F6237" w:rsidRPr="00A70E4E" w:rsidRDefault="004F6237" w:rsidP="004F6237">
      <w:pPr>
        <w:pStyle w:val="mbfBL1j"/>
        <w:suppressAutoHyphens w:val="0"/>
        <w:spacing w:after="0"/>
        <w:ind w:left="1440"/>
        <w:rPr>
          <w:rFonts w:asciiTheme="minorHAnsi" w:hAnsiTheme="minorHAnsi"/>
          <w:sz w:val="23"/>
          <w:szCs w:val="23"/>
        </w:rPr>
      </w:pPr>
    </w:p>
    <w:p w14:paraId="20AF1A91"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b/>
          <w:sz w:val="23"/>
          <w:szCs w:val="23"/>
          <w:u w:val="single"/>
        </w:rPr>
        <w:t>Survival of Termination</w:t>
      </w:r>
    </w:p>
    <w:p w14:paraId="789AEB63" w14:textId="77777777" w:rsidR="004F6237" w:rsidRPr="00A70E4E" w:rsidRDefault="004F6237" w:rsidP="004F6237">
      <w:pPr>
        <w:pStyle w:val="mbfBL1j"/>
        <w:suppressAutoHyphens w:val="0"/>
        <w:spacing w:after="0"/>
        <w:ind w:left="1440"/>
        <w:rPr>
          <w:rFonts w:asciiTheme="minorHAnsi" w:hAnsiTheme="minorHAnsi"/>
          <w:sz w:val="23"/>
          <w:szCs w:val="23"/>
        </w:rPr>
      </w:pPr>
      <w:r w:rsidRPr="00A70E4E">
        <w:rPr>
          <w:rFonts w:asciiTheme="minorHAnsi" w:hAnsiTheme="minorHAnsi"/>
          <w:sz w:val="23"/>
          <w:szCs w:val="23"/>
        </w:rPr>
        <w:t>The provisions of this Section I.H. shall survive cancellation, termination, expiration, or other conclusion of this Agreement and the Master Contract.</w:t>
      </w:r>
    </w:p>
    <w:p w14:paraId="6A453670" w14:textId="77777777" w:rsidR="004F6237" w:rsidRPr="00A70E4E" w:rsidRDefault="004F6237" w:rsidP="004F6237">
      <w:pPr>
        <w:pStyle w:val="mbfBL1j"/>
        <w:suppressAutoHyphens w:val="0"/>
        <w:spacing w:after="0"/>
        <w:ind w:left="1440"/>
        <w:rPr>
          <w:rFonts w:asciiTheme="minorHAnsi" w:hAnsiTheme="minorHAnsi"/>
          <w:sz w:val="23"/>
          <w:szCs w:val="23"/>
        </w:rPr>
      </w:pPr>
    </w:p>
    <w:p w14:paraId="7C466217" w14:textId="77777777" w:rsidR="004F6237" w:rsidRPr="00A70E4E" w:rsidRDefault="004F6237" w:rsidP="004F6237">
      <w:pPr>
        <w:numPr>
          <w:ilvl w:val="0"/>
          <w:numId w:val="22"/>
        </w:numPr>
        <w:ind w:left="720" w:hanging="720"/>
        <w:rPr>
          <w:rFonts w:asciiTheme="minorHAnsi" w:hAnsiTheme="minorHAnsi"/>
          <w:b/>
          <w:sz w:val="23"/>
          <w:szCs w:val="23"/>
        </w:rPr>
      </w:pPr>
      <w:r w:rsidRPr="00A70E4E">
        <w:rPr>
          <w:rFonts w:asciiTheme="minorHAnsi" w:hAnsiTheme="minorHAnsi"/>
          <w:b/>
          <w:sz w:val="23"/>
          <w:szCs w:val="23"/>
          <w:u w:val="single"/>
        </w:rPr>
        <w:t>ACCESS, AMENDMENT AND DISCLOSURE ACCOUNTING</w:t>
      </w:r>
    </w:p>
    <w:p w14:paraId="332E12C7" w14:textId="77777777" w:rsidR="004F6237" w:rsidRPr="00A70E4E" w:rsidRDefault="004F6237" w:rsidP="004F6237">
      <w:pPr>
        <w:rPr>
          <w:rFonts w:asciiTheme="minorHAnsi" w:hAnsiTheme="minorHAnsi"/>
          <w:b/>
          <w:sz w:val="23"/>
          <w:szCs w:val="23"/>
        </w:rPr>
      </w:pPr>
    </w:p>
    <w:p w14:paraId="0993310A"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Access</w:t>
      </w:r>
    </w:p>
    <w:p w14:paraId="6ECD10D1" w14:textId="77777777" w:rsidR="004F6237" w:rsidRPr="00A70E4E" w:rsidRDefault="004F6237" w:rsidP="004F6237">
      <w:pPr>
        <w:rPr>
          <w:rFonts w:asciiTheme="minorHAnsi" w:hAnsiTheme="minorHAnsi"/>
          <w:b/>
          <w:sz w:val="23"/>
          <w:szCs w:val="23"/>
        </w:rPr>
      </w:pPr>
    </w:p>
    <w:p w14:paraId="4C0B0701"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for access to his or her Protected Health Information as part of Business Associate’s normal customer service </w:t>
      </w:r>
      <w:proofErr w:type="gramStart"/>
      <w:r w:rsidRPr="00A70E4E">
        <w:rPr>
          <w:rFonts w:asciiTheme="minorHAnsi" w:hAnsiTheme="minorHAnsi"/>
          <w:sz w:val="23"/>
          <w:szCs w:val="23"/>
        </w:rPr>
        <w:t>function, if</w:t>
      </w:r>
      <w:proofErr w:type="gramEnd"/>
      <w:r w:rsidRPr="00A70E4E">
        <w:rPr>
          <w:rFonts w:asciiTheme="minorHAnsi" w:hAnsiTheme="minorHAnsi"/>
          <w:sz w:val="23"/>
          <w:szCs w:val="23"/>
        </w:rPr>
        <w:t xml:space="preserve">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5E188C8D" w14:textId="77777777" w:rsidR="004F6237" w:rsidRPr="00A70E4E" w:rsidRDefault="004F6237" w:rsidP="004F6237">
      <w:pPr>
        <w:pStyle w:val="mbfBL1j"/>
        <w:suppressAutoHyphens w:val="0"/>
        <w:spacing w:after="0"/>
        <w:ind w:left="0"/>
        <w:rPr>
          <w:rFonts w:asciiTheme="minorHAnsi" w:hAnsiTheme="minorHAnsi"/>
          <w:b/>
          <w:sz w:val="23"/>
          <w:szCs w:val="23"/>
        </w:rPr>
      </w:pPr>
    </w:p>
    <w:p w14:paraId="6ED4D93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of access under the HIPAA Privacy Regulation by performing the following functions:</w:t>
      </w:r>
    </w:p>
    <w:p w14:paraId="769EAEBB" w14:textId="77777777" w:rsidR="004F6237" w:rsidRPr="00A70E4E" w:rsidRDefault="004F6237" w:rsidP="004F6237">
      <w:pPr>
        <w:ind w:left="1440"/>
        <w:rPr>
          <w:rFonts w:asciiTheme="minorHAnsi" w:hAnsiTheme="minorHAnsi"/>
          <w:sz w:val="23"/>
          <w:szCs w:val="23"/>
        </w:rPr>
      </w:pPr>
    </w:p>
    <w:p w14:paraId="40A23757" w14:textId="77777777"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 xml:space="preserve">Upon receipt of written notice (includes faxed and emailed notice) from the Plan, Business Associate will make available for inspection and obtaining copies by the Plan, or at the Plan’s direction by the Individual (or the Individual’s personal representative), any Protected Health Information about the Individual created or received for or from the Plan in Business Associate’s custody or control, so that the Plan may meet its access obligations under 45 Code of Federal </w:t>
      </w:r>
      <w:r w:rsidR="00A73ECF">
        <w:rPr>
          <w:rFonts w:asciiTheme="minorHAnsi" w:hAnsiTheme="minorHAnsi"/>
          <w:sz w:val="23"/>
          <w:szCs w:val="23"/>
        </w:rPr>
        <w:t>Regulations § 164.524, and, where applicable, the HITECH Act.  Business Associate will make such information available in an electronic format where required by the HITECH Act.</w:t>
      </w:r>
    </w:p>
    <w:p w14:paraId="2A31E4BD" w14:textId="77777777" w:rsidR="004F6237" w:rsidRPr="00A70E4E" w:rsidRDefault="004F6237" w:rsidP="004F6237">
      <w:pPr>
        <w:ind w:left="1440"/>
        <w:rPr>
          <w:rFonts w:asciiTheme="minorHAnsi" w:hAnsiTheme="minorHAnsi"/>
          <w:sz w:val="23"/>
          <w:szCs w:val="23"/>
        </w:rPr>
      </w:pPr>
    </w:p>
    <w:p w14:paraId="57210239"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Amendment</w:t>
      </w:r>
    </w:p>
    <w:p w14:paraId="285F1D33" w14:textId="77777777" w:rsidR="004F6237" w:rsidRPr="00A70E4E" w:rsidRDefault="004F6237" w:rsidP="004F6237">
      <w:pPr>
        <w:rPr>
          <w:rFonts w:asciiTheme="minorHAnsi" w:hAnsiTheme="minorHAnsi"/>
          <w:b/>
          <w:sz w:val="23"/>
          <w:szCs w:val="23"/>
        </w:rPr>
      </w:pPr>
    </w:p>
    <w:p w14:paraId="63EFF4D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to amend his or her Protected Health Information as part of Business Associate’s normal customer service </w:t>
      </w:r>
      <w:proofErr w:type="gramStart"/>
      <w:r w:rsidRPr="00A70E4E">
        <w:rPr>
          <w:rFonts w:asciiTheme="minorHAnsi" w:hAnsiTheme="minorHAnsi"/>
          <w:sz w:val="23"/>
          <w:szCs w:val="23"/>
        </w:rPr>
        <w:t>functions, if</w:t>
      </w:r>
      <w:proofErr w:type="gramEnd"/>
      <w:r w:rsidRPr="00A70E4E">
        <w:rPr>
          <w:rFonts w:asciiTheme="minorHAnsi" w:hAnsiTheme="minorHAnsi"/>
          <w:sz w:val="23"/>
          <w:szCs w:val="23"/>
        </w:rPr>
        <w:t xml:space="preserve">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079172C4" w14:textId="77777777" w:rsidR="004F6237" w:rsidRPr="00A70E4E" w:rsidRDefault="004F6237" w:rsidP="004F6237">
      <w:pPr>
        <w:pStyle w:val="mbfBL1j"/>
        <w:suppressAutoHyphens w:val="0"/>
        <w:spacing w:after="0"/>
        <w:ind w:left="0"/>
        <w:rPr>
          <w:rFonts w:asciiTheme="minorHAnsi" w:hAnsiTheme="minorHAnsi"/>
          <w:b/>
          <w:sz w:val="23"/>
          <w:szCs w:val="23"/>
        </w:rPr>
      </w:pPr>
    </w:p>
    <w:p w14:paraId="71EC90AF"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lastRenderedPageBreak/>
        <w:t>In addition, Business Associate will assist the Plan in responding to requests by  Individuals that are made to the Plan to invoke a right to amend under the HIPAA Privacy Regulation by performing the following functions:</w:t>
      </w:r>
    </w:p>
    <w:p w14:paraId="1B776E5B" w14:textId="77777777" w:rsidR="004F6237" w:rsidRPr="00A70E4E" w:rsidRDefault="004F6237" w:rsidP="004F6237">
      <w:pPr>
        <w:pStyle w:val="mbfBL1j"/>
        <w:suppressAutoHyphens w:val="0"/>
        <w:spacing w:after="0"/>
        <w:rPr>
          <w:rFonts w:asciiTheme="minorHAnsi" w:hAnsiTheme="minorHAnsi"/>
          <w:sz w:val="23"/>
          <w:szCs w:val="23"/>
        </w:rPr>
      </w:pPr>
    </w:p>
    <w:p w14:paraId="4FD1585F" w14:textId="77777777" w:rsidR="004F6237" w:rsidRPr="00A70E4E" w:rsidRDefault="004F6237" w:rsidP="004F6237">
      <w:pPr>
        <w:ind w:left="2160"/>
        <w:jc w:val="both"/>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amend any portion of the Protected Health Information created or received for or from the Plan in Business Associate’s custody or control, so that the Plan may meet its amendment obligations under 45 Code of Federal Regulations §164.526.</w:t>
      </w:r>
    </w:p>
    <w:p w14:paraId="2D382102" w14:textId="77777777" w:rsidR="004F6237" w:rsidRPr="00A70E4E" w:rsidRDefault="004F6237" w:rsidP="004F6237">
      <w:pPr>
        <w:ind w:left="720"/>
        <w:rPr>
          <w:rFonts w:asciiTheme="minorHAnsi" w:hAnsiTheme="minorHAnsi"/>
          <w:sz w:val="23"/>
          <w:szCs w:val="23"/>
        </w:rPr>
      </w:pPr>
    </w:p>
    <w:p w14:paraId="5D57242A"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Disclosure Accounting</w:t>
      </w:r>
    </w:p>
    <w:p w14:paraId="7313424F" w14:textId="77777777" w:rsidR="004F6237" w:rsidRPr="00A70E4E" w:rsidRDefault="004F6237" w:rsidP="004F6237">
      <w:pPr>
        <w:rPr>
          <w:rFonts w:asciiTheme="minorHAnsi" w:hAnsiTheme="minorHAnsi"/>
          <w:b/>
          <w:sz w:val="23"/>
          <w:szCs w:val="23"/>
        </w:rPr>
      </w:pPr>
    </w:p>
    <w:p w14:paraId="44E3D5D9"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for an accounting of disclosures of his or her Protected Health Information as part of Business Associate’s normal customer service </w:t>
      </w:r>
      <w:proofErr w:type="gramStart"/>
      <w:r w:rsidRPr="00A70E4E">
        <w:rPr>
          <w:rFonts w:asciiTheme="minorHAnsi" w:hAnsiTheme="minorHAnsi"/>
          <w:sz w:val="23"/>
          <w:szCs w:val="23"/>
        </w:rPr>
        <w:t>function, if</w:t>
      </w:r>
      <w:proofErr w:type="gramEnd"/>
      <w:r w:rsidRPr="00A70E4E">
        <w:rPr>
          <w:rFonts w:asciiTheme="minorHAnsi" w:hAnsiTheme="minorHAnsi"/>
          <w:sz w:val="23"/>
          <w:szCs w:val="23"/>
        </w:rPr>
        <w:t xml:space="preserve"> the request is communicated to the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738FB720" w14:textId="77777777" w:rsidR="004F6237" w:rsidRPr="00A70E4E" w:rsidRDefault="004F6237" w:rsidP="004F6237">
      <w:pPr>
        <w:pStyle w:val="mbfBL1j"/>
        <w:suppressAutoHyphens w:val="0"/>
        <w:spacing w:after="0"/>
        <w:ind w:left="0"/>
        <w:rPr>
          <w:rFonts w:asciiTheme="minorHAnsi" w:hAnsiTheme="minorHAnsi"/>
          <w:b/>
          <w:sz w:val="23"/>
          <w:szCs w:val="23"/>
        </w:rPr>
      </w:pPr>
    </w:p>
    <w:p w14:paraId="6B7149E6"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to an accounting of disclosures under the HIPAA Privacy Regulation by performing the following functions so that the Plan may meet its disclosure accounting obligation under 45 Code of Federal Regulations § 164.528:</w:t>
      </w:r>
    </w:p>
    <w:p w14:paraId="742CDF62" w14:textId="77777777" w:rsidR="004F6237" w:rsidRPr="00A70E4E" w:rsidRDefault="004F6237" w:rsidP="004F6237">
      <w:pPr>
        <w:pStyle w:val="mbfBL1j"/>
        <w:suppressAutoHyphens w:val="0"/>
        <w:spacing w:after="0"/>
        <w:ind w:left="1440"/>
        <w:rPr>
          <w:rFonts w:asciiTheme="minorHAnsi" w:hAnsiTheme="minorHAnsi"/>
          <w:sz w:val="23"/>
          <w:szCs w:val="23"/>
        </w:rPr>
      </w:pPr>
    </w:p>
    <w:p w14:paraId="7882A2EA"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Disclosure Tracking</w:t>
      </w:r>
    </w:p>
    <w:p w14:paraId="46B0F600"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record each disclosure that Business Associate makes of Individuals’ Protected Health Information, which is not excepted from disclosure accounting under Section II.C.2.b.</w:t>
      </w:r>
    </w:p>
    <w:p w14:paraId="0DDA35BF" w14:textId="77777777" w:rsidR="004F6237" w:rsidRPr="00A70E4E" w:rsidRDefault="004F6237" w:rsidP="004F6237">
      <w:pPr>
        <w:pStyle w:val="mbfBL2j"/>
        <w:suppressAutoHyphens w:val="0"/>
        <w:spacing w:after="0"/>
        <w:ind w:left="2160"/>
        <w:rPr>
          <w:rFonts w:asciiTheme="minorHAnsi" w:hAnsiTheme="minorHAnsi"/>
          <w:sz w:val="23"/>
          <w:szCs w:val="23"/>
        </w:rPr>
      </w:pPr>
    </w:p>
    <w:p w14:paraId="074C8867"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The information about each disclosure that Business Associate must record (“Disclosure Information”) is (a) the disclosure date, (b) the name and (if known) address of the person or entity to whom Business Associate made the disclosure, (c) a brief description of the Protected Health Information disclosed, and (d) a brief statement of the purpose of the disclosure or a copy of any written request for disclosure under 45 Code of Federal Regulations §164.502(a)(2)(ii) or §164.512.</w:t>
      </w:r>
    </w:p>
    <w:p w14:paraId="1E198ABF" w14:textId="77777777" w:rsidR="004F6237" w:rsidRPr="00A70E4E" w:rsidRDefault="004F6237" w:rsidP="004F6237">
      <w:pPr>
        <w:pStyle w:val="mbfBL2j"/>
        <w:suppressAutoHyphens w:val="0"/>
        <w:spacing w:after="0"/>
        <w:ind w:left="2160"/>
        <w:rPr>
          <w:rFonts w:asciiTheme="minorHAnsi" w:hAnsiTheme="minorHAnsi"/>
          <w:sz w:val="23"/>
          <w:szCs w:val="23"/>
        </w:rPr>
      </w:pPr>
    </w:p>
    <w:p w14:paraId="54EC851F"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For repetitive disclosures of Individuals’ Protected Health Information that Business Associate makes for a single purpose to the same person or entity (including to the Plan or Employer), Business Associate may record (a) the Disclosure Information for the first of these repetitive disclosures, (b) the frequency, periodicity or number of these repetitive disclosures, and (c) the date of the last of these repetitive disclosures.</w:t>
      </w:r>
    </w:p>
    <w:p w14:paraId="10BBD7E6" w14:textId="77777777" w:rsidR="004F6237" w:rsidRPr="00A70E4E" w:rsidRDefault="004F6237" w:rsidP="004F6237">
      <w:pPr>
        <w:pStyle w:val="mbfBL2j"/>
        <w:suppressAutoHyphens w:val="0"/>
        <w:spacing w:after="0"/>
        <w:ind w:left="3240"/>
        <w:rPr>
          <w:rFonts w:asciiTheme="minorHAnsi" w:hAnsiTheme="minorHAnsi"/>
          <w:sz w:val="23"/>
          <w:szCs w:val="23"/>
        </w:rPr>
      </w:pPr>
    </w:p>
    <w:p w14:paraId="115639AC"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Exceptions from Disclosure Tracking</w:t>
      </w:r>
    </w:p>
    <w:p w14:paraId="33EF27EB"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not be required to record Disclosure Information or otherwise account for disclosures of Individuals’ Protected Health Information (a) for Treatment, Payment or Health Care Operations, (b) to the Individual who is the subject of the Protected Health Information, to that Individual’s personal representative, or to another person or entity authorized by the Individual (c) to persons involved in that Individual’s health care or payment for health care as provided by 45 Code of Federal Regulations § 164.510, (d) for notification for disaster relief purposes as provided by 45 Code of Federal Regulations § 164.510, (e) for national security or intelligence purposes, (f) to law enforcement officials or correctional institutions regarding inmates, (g) that are incident to a use or disclosure that is permitted by this Agreement or the Master Contract,  (h) as part of a limited data set in accordance with 45 Code of Federal Regulations § 164.514(e), or (i) that occurred prior to the Plan’s compliance date.</w:t>
      </w:r>
    </w:p>
    <w:p w14:paraId="78DB3131" w14:textId="77777777" w:rsidR="004F6237" w:rsidRPr="00A70E4E" w:rsidRDefault="004F6237" w:rsidP="004F6237">
      <w:pPr>
        <w:pStyle w:val="mbfBL2j"/>
        <w:numPr>
          <w:ilvl w:val="2"/>
          <w:numId w:val="0"/>
        </w:numPr>
        <w:suppressAutoHyphens w:val="0"/>
        <w:spacing w:after="0"/>
        <w:ind w:left="3240"/>
        <w:rPr>
          <w:rFonts w:asciiTheme="minorHAnsi" w:hAnsiTheme="minorHAnsi"/>
          <w:sz w:val="23"/>
          <w:szCs w:val="23"/>
        </w:rPr>
      </w:pPr>
    </w:p>
    <w:p w14:paraId="0BFB284E"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Disclosure Tracking Time Periods</w:t>
      </w:r>
    </w:p>
    <w:p w14:paraId="3D45E36C"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have available for the Plan the Disclosure Information required by Section II.C.2.a above for the six (6) years immediately preceding the date of the Plan’s request for the Disclosure Information.</w:t>
      </w:r>
    </w:p>
    <w:p w14:paraId="3D326AB8"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p>
    <w:p w14:paraId="5234EF6E"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Provision of Disclosure Accounting</w:t>
      </w:r>
    </w:p>
    <w:p w14:paraId="53D23FF4" w14:textId="77777777"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make available to the Plan, or at the Plan’s direction to the Individual (or the Individual’s personal representative), the Disclosure Information regarding the Individual, so the Plan may meet its disclosure accounting obligations under 45 Code of Federal Regulations § 164.528</w:t>
      </w:r>
      <w:r w:rsidR="00731F19">
        <w:rPr>
          <w:rFonts w:asciiTheme="minorHAnsi" w:hAnsiTheme="minorHAnsi"/>
          <w:sz w:val="23"/>
          <w:szCs w:val="23"/>
        </w:rPr>
        <w:t xml:space="preserve"> and the HITECH Act</w:t>
      </w:r>
      <w:r w:rsidRPr="00A70E4E">
        <w:rPr>
          <w:rFonts w:asciiTheme="minorHAnsi" w:hAnsiTheme="minorHAnsi"/>
          <w:sz w:val="23"/>
          <w:szCs w:val="23"/>
        </w:rPr>
        <w:t>.</w:t>
      </w:r>
    </w:p>
    <w:p w14:paraId="43EC4A2F" w14:textId="77777777" w:rsidR="004F6237" w:rsidRPr="00A70E4E" w:rsidRDefault="004F6237" w:rsidP="004F6237">
      <w:pPr>
        <w:pStyle w:val="mbfBL1j"/>
        <w:suppressAutoHyphens w:val="0"/>
        <w:spacing w:after="0"/>
        <w:ind w:left="2160"/>
        <w:rPr>
          <w:rFonts w:asciiTheme="minorHAnsi" w:hAnsiTheme="minorHAnsi"/>
          <w:sz w:val="23"/>
          <w:szCs w:val="23"/>
        </w:rPr>
      </w:pPr>
    </w:p>
    <w:p w14:paraId="5AE6BF0B"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Confidential Communications</w:t>
      </w:r>
    </w:p>
    <w:p w14:paraId="613BFE42" w14:textId="77777777" w:rsidR="004F6237" w:rsidRPr="00A70E4E" w:rsidRDefault="004F6237" w:rsidP="004F6237">
      <w:pPr>
        <w:rPr>
          <w:rFonts w:asciiTheme="minorHAnsi" w:hAnsiTheme="minorHAnsi"/>
          <w:b/>
          <w:sz w:val="23"/>
          <w:szCs w:val="23"/>
        </w:rPr>
      </w:pPr>
    </w:p>
    <w:p w14:paraId="55960E14"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for a confidential communication as part of Business Associate’s normal customer service </w:t>
      </w:r>
      <w:proofErr w:type="gramStart"/>
      <w:r w:rsidRPr="00A70E4E">
        <w:rPr>
          <w:rFonts w:asciiTheme="minorHAnsi" w:hAnsiTheme="minorHAnsi"/>
          <w:sz w:val="23"/>
          <w:szCs w:val="23"/>
        </w:rPr>
        <w:t>function, if</w:t>
      </w:r>
      <w:proofErr w:type="gramEnd"/>
      <w:r w:rsidRPr="00A70E4E">
        <w:rPr>
          <w:rFonts w:asciiTheme="minorHAnsi" w:hAnsiTheme="minorHAnsi"/>
          <w:sz w:val="23"/>
          <w:szCs w:val="23"/>
        </w:rPr>
        <w:t xml:space="preserve">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 If a Individual’s request, made to Business Associate, extends beyond information held by Business Associate or Business Associate’s subcontractors, Business Associate will inform the Individual to direct the request to the Plan, so that Plan may coordinate the request.  Business Associate assumes no obligation to coordinate any request for a confidential communication of Protected Health Information maintained by other business associates of Plan.</w:t>
      </w:r>
    </w:p>
    <w:p w14:paraId="78A708E0" w14:textId="77777777" w:rsidR="004F6237" w:rsidRPr="00A70E4E" w:rsidRDefault="004F6237" w:rsidP="004F6237">
      <w:pPr>
        <w:pStyle w:val="mbfBL1j"/>
        <w:suppressAutoHyphens w:val="0"/>
        <w:spacing w:after="0"/>
        <w:ind w:left="0"/>
        <w:rPr>
          <w:rFonts w:asciiTheme="minorHAnsi" w:hAnsiTheme="minorHAnsi"/>
          <w:b/>
          <w:sz w:val="23"/>
          <w:szCs w:val="23"/>
        </w:rPr>
      </w:pPr>
    </w:p>
    <w:p w14:paraId="3B0C83FE" w14:textId="77777777" w:rsidR="004F6237" w:rsidRPr="00A70E4E" w:rsidRDefault="004F6237" w:rsidP="004F6237">
      <w:pPr>
        <w:pStyle w:val="mbfBL1j"/>
        <w:suppressAutoHyphens w:val="0"/>
        <w:spacing w:after="0"/>
        <w:ind w:left="0"/>
        <w:rPr>
          <w:rFonts w:asciiTheme="minorHAnsi" w:hAnsiTheme="minorHAnsi"/>
          <w:b/>
          <w:sz w:val="23"/>
          <w:szCs w:val="23"/>
        </w:rPr>
      </w:pPr>
    </w:p>
    <w:p w14:paraId="6A30829C"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of confidential communication under the HIPAA Privacy Regulation by performing the following functions:</w:t>
      </w:r>
    </w:p>
    <w:p w14:paraId="620F849E" w14:textId="77777777" w:rsidR="004F6237" w:rsidRPr="00A70E4E" w:rsidRDefault="004F6237" w:rsidP="004F6237">
      <w:pPr>
        <w:rPr>
          <w:rFonts w:asciiTheme="minorHAnsi" w:hAnsiTheme="minorHAnsi"/>
          <w:b/>
          <w:sz w:val="23"/>
          <w:szCs w:val="23"/>
        </w:rPr>
      </w:pPr>
    </w:p>
    <w:p w14:paraId="085F9B76" w14:textId="0DC7664E"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begin to send all communications of Protected Health Information directed to the Individual to the identified alternate address so that the Plan may meet its access obligations under 45 Code of Federal Regulations § 164.</w:t>
      </w:r>
      <w:ins w:id="3" w:author="Kaplan, Kathy" w:date="2021-03-02T09:18:00Z">
        <w:r w:rsidR="00D00431">
          <w:rPr>
            <w:rFonts w:asciiTheme="minorHAnsi" w:hAnsiTheme="minorHAnsi"/>
            <w:sz w:val="23"/>
            <w:szCs w:val="23"/>
          </w:rPr>
          <w:t>522(b)</w:t>
        </w:r>
      </w:ins>
      <w:del w:id="4" w:author="Kaplan, Kathy" w:date="2021-03-02T09:18:00Z">
        <w:r w:rsidRPr="00A70E4E" w:rsidDel="00D00431">
          <w:rPr>
            <w:rFonts w:asciiTheme="minorHAnsi" w:hAnsiTheme="minorHAnsi"/>
            <w:sz w:val="23"/>
            <w:szCs w:val="23"/>
          </w:rPr>
          <w:delText>524</w:delText>
        </w:r>
      </w:del>
      <w:r w:rsidRPr="00A70E4E">
        <w:rPr>
          <w:rFonts w:asciiTheme="minorHAnsi" w:hAnsiTheme="minorHAnsi"/>
          <w:sz w:val="23"/>
          <w:szCs w:val="23"/>
        </w:rPr>
        <w:t>.</w:t>
      </w:r>
    </w:p>
    <w:p w14:paraId="56DBAD39" w14:textId="77777777" w:rsidR="004F6237" w:rsidRPr="00A70E4E" w:rsidRDefault="004F6237" w:rsidP="004F6237">
      <w:pPr>
        <w:ind w:left="720"/>
        <w:rPr>
          <w:rFonts w:asciiTheme="minorHAnsi" w:hAnsiTheme="minorHAnsi"/>
          <w:sz w:val="23"/>
          <w:szCs w:val="23"/>
        </w:rPr>
      </w:pPr>
    </w:p>
    <w:p w14:paraId="449135C1"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Restrictions</w:t>
      </w:r>
    </w:p>
    <w:p w14:paraId="11C802FC" w14:textId="77777777" w:rsidR="004F6237" w:rsidRPr="00A70E4E" w:rsidRDefault="004F6237" w:rsidP="004F6237">
      <w:pPr>
        <w:rPr>
          <w:rFonts w:asciiTheme="minorHAnsi" w:hAnsiTheme="minorHAnsi"/>
          <w:b/>
          <w:sz w:val="23"/>
          <w:szCs w:val="23"/>
          <w:u w:val="single"/>
        </w:rPr>
      </w:pPr>
    </w:p>
    <w:p w14:paraId="4127372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for a restriction as part of Business Associate’s normal customer service </w:t>
      </w:r>
      <w:proofErr w:type="gramStart"/>
      <w:r w:rsidRPr="00A70E4E">
        <w:rPr>
          <w:rFonts w:asciiTheme="minorHAnsi" w:hAnsiTheme="minorHAnsi"/>
          <w:sz w:val="23"/>
          <w:szCs w:val="23"/>
        </w:rPr>
        <w:t>function, if</w:t>
      </w:r>
      <w:proofErr w:type="gramEnd"/>
      <w:r w:rsidRPr="00A70E4E">
        <w:rPr>
          <w:rFonts w:asciiTheme="minorHAnsi" w:hAnsiTheme="minorHAnsi"/>
          <w:sz w:val="23"/>
          <w:szCs w:val="23"/>
        </w:rPr>
        <w:t xml:space="preserve">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187C3A40" w14:textId="77777777" w:rsidR="004F6237" w:rsidRPr="00A70E4E" w:rsidRDefault="004F6237" w:rsidP="004F6237">
      <w:pPr>
        <w:pStyle w:val="mbfBL1j"/>
        <w:suppressAutoHyphens w:val="0"/>
        <w:spacing w:after="0"/>
        <w:ind w:left="0"/>
        <w:rPr>
          <w:rFonts w:asciiTheme="minorHAnsi" w:hAnsiTheme="minorHAnsi"/>
          <w:b/>
          <w:sz w:val="23"/>
          <w:szCs w:val="23"/>
        </w:rPr>
      </w:pPr>
    </w:p>
    <w:p w14:paraId="70D3639E"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promptly, upon receipt of notice from Plan, restrict the use or disclosure of Individuals’ Protected Health Information, provided the Business Associate has agreed to such a restriction.  Plan and Employer understand that Business Associate administers a variety of different complex health benefit arrangements, both insured and self-insured, and that Business Associate has limited capacity to agree to special privacy restrictions requested by Individuals.  Accordingly, Plan and Employer agree that it will not commit Business Associate to any restriction on the use or disclosure of Individuals’ Protected Health Information for Treatment, Payment or Health Care Operations without Business Associate’s prior written approval.</w:t>
      </w:r>
    </w:p>
    <w:p w14:paraId="78A19157" w14:textId="77777777" w:rsidR="004F6237" w:rsidRPr="00A70E4E" w:rsidRDefault="004F6237" w:rsidP="004F6237">
      <w:pPr>
        <w:pStyle w:val="mbfBL1j"/>
        <w:suppressAutoHyphens w:val="0"/>
        <w:spacing w:after="0"/>
        <w:rPr>
          <w:rFonts w:asciiTheme="minorHAnsi" w:hAnsiTheme="minorHAnsi"/>
          <w:sz w:val="23"/>
          <w:szCs w:val="23"/>
        </w:rPr>
      </w:pPr>
    </w:p>
    <w:p w14:paraId="6951BB00"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SAFEGUARD OF PROTECTED HEALTH INFORMATION</w:t>
      </w:r>
    </w:p>
    <w:p w14:paraId="7F7FEDB3"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Business Associate will develop and maintain reasonable and appropriate administrative, technical and physical safeguards, as required by Social Security Act § 1173(d) and 45 Code of Federal Regulations §164.530(c), to ensure and to protect against reasonably anticipated threats or hazards to the security or integrity of health information, to protect against reasonably anticipated unauthorized use or disclosure of health information, and to reasonably safeguard Protected Health Information from any intentional or unintentional use or disclosure in violation of this Agreement.</w:t>
      </w:r>
    </w:p>
    <w:p w14:paraId="69CEF226" w14:textId="77777777" w:rsidR="004F6237" w:rsidRPr="00A70E4E" w:rsidRDefault="004F6237" w:rsidP="004F6237">
      <w:pPr>
        <w:pStyle w:val="mbfBLj"/>
        <w:suppressAutoHyphens w:val="0"/>
        <w:spacing w:after="0"/>
        <w:rPr>
          <w:rFonts w:asciiTheme="minorHAnsi" w:hAnsiTheme="minorHAnsi"/>
          <w:sz w:val="23"/>
          <w:szCs w:val="23"/>
        </w:rPr>
      </w:pPr>
    </w:p>
    <w:p w14:paraId="432C7B0A" w14:textId="77777777" w:rsidR="004F6237" w:rsidRPr="00A70E4E" w:rsidRDefault="004F6237" w:rsidP="004F6237">
      <w:pPr>
        <w:ind w:left="720"/>
        <w:rPr>
          <w:rFonts w:asciiTheme="minorHAnsi" w:hAnsiTheme="minorHAnsi"/>
          <w:sz w:val="23"/>
          <w:szCs w:val="23"/>
        </w:rPr>
      </w:pPr>
      <w:r w:rsidRPr="00A70E4E">
        <w:rPr>
          <w:rFonts w:asciiTheme="minorHAnsi" w:hAnsiTheme="minorHAnsi"/>
          <w:sz w:val="23"/>
          <w:szCs w:val="23"/>
        </w:rPr>
        <w:t xml:space="preserve">Business Associate will also develop and use appropriate administrative, physical and technical safeguards to preserve the Availability of electronic Protected Health Information, </w:t>
      </w:r>
      <w:r w:rsidRPr="00A70E4E">
        <w:rPr>
          <w:rFonts w:asciiTheme="minorHAnsi" w:hAnsiTheme="minorHAnsi"/>
          <w:sz w:val="23"/>
          <w:szCs w:val="23"/>
        </w:rPr>
        <w:lastRenderedPageBreak/>
        <w:t xml:space="preserve">in addition to preserving the integrity and confidentiality of such Protected Health Information.  The  “appropriate safeguards” Business Associate uses in furtherance of 45 Code of Federal Regulations §164.530(c), will also meet the requirements contemplated by 45 Code of Federal Regulations Parts 160, 162 and 164, as amended from time to time. </w:t>
      </w:r>
    </w:p>
    <w:p w14:paraId="1C79034E" w14:textId="77777777" w:rsidR="004F6237" w:rsidRPr="00A70E4E" w:rsidRDefault="004F6237" w:rsidP="004F6237">
      <w:pPr>
        <w:pStyle w:val="mbfBLj"/>
        <w:suppressAutoHyphens w:val="0"/>
        <w:spacing w:after="0"/>
        <w:rPr>
          <w:rFonts w:asciiTheme="minorHAnsi" w:hAnsiTheme="minorHAnsi"/>
          <w:sz w:val="23"/>
          <w:szCs w:val="23"/>
        </w:rPr>
      </w:pPr>
    </w:p>
    <w:p w14:paraId="6980848D"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COMPLIANCE WITH STANDARD TRANSACTIONS</w:t>
      </w:r>
    </w:p>
    <w:p w14:paraId="0269FE6D"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comply with each applicable requirement for Standard Transactions established in 45 Code of Federal Regulations Part 162 when conducting all or any part of a Standard Transaction electronically for, on behalf of, or with the Plan.</w:t>
      </w:r>
    </w:p>
    <w:p w14:paraId="37524FF9" w14:textId="77777777" w:rsidR="004F6237" w:rsidRPr="00A70E4E" w:rsidRDefault="004F6237" w:rsidP="004F6237">
      <w:pPr>
        <w:pStyle w:val="mbfBL1j"/>
        <w:suppressAutoHyphens w:val="0"/>
        <w:spacing w:after="0"/>
        <w:ind w:left="0"/>
        <w:rPr>
          <w:rFonts w:asciiTheme="minorHAnsi" w:hAnsiTheme="minorHAnsi"/>
          <w:sz w:val="23"/>
          <w:szCs w:val="23"/>
        </w:rPr>
      </w:pPr>
    </w:p>
    <w:p w14:paraId="6BD2DC06"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INSPECTION OF BOOKS AND RECORDS</w:t>
      </w:r>
    </w:p>
    <w:p w14:paraId="134FB77C"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make its internal practices, books, and records relating to its use and disclosure of Protected Health Information created or received for or from the Plan available to the U.S. Department of Health and Human Services to determine Plan’s compliance with 45 Code of Federal Regulations Parts 160-64 or this Agreement.</w:t>
      </w:r>
    </w:p>
    <w:p w14:paraId="743ED9B3" w14:textId="77777777" w:rsidR="004F6237" w:rsidRPr="00A70E4E" w:rsidRDefault="004F6237" w:rsidP="004F6237">
      <w:pPr>
        <w:pStyle w:val="mbfBL1j"/>
        <w:suppressAutoHyphens w:val="0"/>
        <w:spacing w:after="0"/>
        <w:rPr>
          <w:rFonts w:asciiTheme="minorHAnsi" w:hAnsiTheme="minorHAnsi"/>
          <w:sz w:val="23"/>
          <w:szCs w:val="23"/>
        </w:rPr>
      </w:pPr>
    </w:p>
    <w:p w14:paraId="2A329713" w14:textId="77777777" w:rsidR="004F6237" w:rsidRPr="00A70E4E" w:rsidRDefault="004F6237" w:rsidP="004F6237">
      <w:pPr>
        <w:pStyle w:val="mbfBL1j"/>
        <w:suppressAutoHyphens w:val="0"/>
        <w:spacing w:after="0"/>
        <w:ind w:left="0"/>
        <w:rPr>
          <w:rFonts w:asciiTheme="minorHAnsi" w:hAnsiTheme="minorHAnsi"/>
          <w:sz w:val="23"/>
          <w:szCs w:val="23"/>
        </w:rPr>
      </w:pPr>
    </w:p>
    <w:p w14:paraId="71DA6EDE" w14:textId="77777777" w:rsidR="004F6237" w:rsidRPr="00A70E4E" w:rsidRDefault="004F6237" w:rsidP="004F6237">
      <w:pPr>
        <w:numPr>
          <w:ilvl w:val="0"/>
          <w:numId w:val="22"/>
        </w:numPr>
        <w:rPr>
          <w:rFonts w:asciiTheme="minorHAnsi" w:hAnsiTheme="minorHAnsi"/>
          <w:b/>
          <w:color w:val="000000"/>
          <w:sz w:val="23"/>
          <w:szCs w:val="23"/>
        </w:rPr>
      </w:pPr>
      <w:r w:rsidRPr="00A70E4E">
        <w:rPr>
          <w:rFonts w:asciiTheme="minorHAnsi" w:hAnsiTheme="minorHAnsi"/>
          <w:b/>
          <w:color w:val="000000"/>
          <w:sz w:val="23"/>
          <w:szCs w:val="23"/>
          <w:u w:val="single"/>
        </w:rPr>
        <w:t>MITIGATION FOR NON-PERMITTED USE OR DISCLOSURE</w:t>
      </w:r>
    </w:p>
    <w:p w14:paraId="63DC38FA" w14:textId="77777777" w:rsidR="004F6237" w:rsidRPr="00A70E4E" w:rsidRDefault="004F6237" w:rsidP="004F6237">
      <w:pPr>
        <w:pStyle w:val="mbfBLj"/>
        <w:suppressAutoHyphens w:val="0"/>
        <w:spacing w:after="0"/>
        <w:ind w:left="720"/>
        <w:rPr>
          <w:rFonts w:asciiTheme="minorHAnsi" w:hAnsiTheme="minorHAnsi"/>
          <w:color w:val="000000"/>
          <w:sz w:val="23"/>
          <w:szCs w:val="23"/>
        </w:rPr>
      </w:pPr>
      <w:r w:rsidRPr="00A70E4E">
        <w:rPr>
          <w:rFonts w:asciiTheme="minorHAnsi" w:hAnsiTheme="minorHAnsi"/>
          <w:color w:val="000000"/>
          <w:sz w:val="23"/>
          <w:szCs w:val="23"/>
        </w:rPr>
        <w:t>Business Associate agrees to mitigate, to the extent practicable, any harmful effect that is known to Business Associate of a use or disclosure of Protected Health Information by Business Associate in violation of the requirements of this Agreement.</w:t>
      </w:r>
    </w:p>
    <w:p w14:paraId="1282B241" w14:textId="77777777" w:rsidR="004F6237" w:rsidRPr="00A70E4E" w:rsidRDefault="004F6237" w:rsidP="004F6237">
      <w:pPr>
        <w:pStyle w:val="mbfBL1j"/>
        <w:suppressAutoHyphens w:val="0"/>
        <w:spacing w:after="0"/>
        <w:ind w:left="0"/>
        <w:rPr>
          <w:rFonts w:asciiTheme="minorHAnsi" w:hAnsiTheme="minorHAnsi"/>
          <w:sz w:val="23"/>
          <w:szCs w:val="23"/>
        </w:rPr>
      </w:pPr>
    </w:p>
    <w:p w14:paraId="3AFD1C8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t>PART 2 – PLAN’S RESPONSIBILITIES</w:t>
      </w:r>
    </w:p>
    <w:p w14:paraId="1B3BB093" w14:textId="77777777" w:rsidR="004F6237" w:rsidRPr="00A70E4E" w:rsidRDefault="004F6237" w:rsidP="004F6237">
      <w:pPr>
        <w:pStyle w:val="mbfBL1j"/>
        <w:suppressAutoHyphens w:val="0"/>
        <w:spacing w:after="0"/>
        <w:ind w:left="0"/>
        <w:rPr>
          <w:rFonts w:asciiTheme="minorHAnsi" w:hAnsiTheme="minorHAnsi"/>
          <w:sz w:val="23"/>
          <w:szCs w:val="23"/>
        </w:rPr>
      </w:pPr>
    </w:p>
    <w:p w14:paraId="5BF1A8DB"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PLAN’S NOTICE OF PRIVACY PRACTICES</w:t>
      </w:r>
    </w:p>
    <w:p w14:paraId="60E7AEE6" w14:textId="77777777" w:rsidR="004F6237" w:rsidRPr="00A70E4E" w:rsidRDefault="004F6237" w:rsidP="004F6237">
      <w:pPr>
        <w:rPr>
          <w:rFonts w:asciiTheme="minorHAnsi" w:hAnsiTheme="minorHAnsi"/>
          <w:b/>
          <w:sz w:val="23"/>
          <w:szCs w:val="23"/>
        </w:rPr>
      </w:pPr>
    </w:p>
    <w:p w14:paraId="332DA97D"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bCs/>
          <w:sz w:val="23"/>
          <w:szCs w:val="23"/>
          <w:u w:val="single"/>
        </w:rPr>
        <w:t>Preparation of Plan’s Notice of Privacy Practices.</w:t>
      </w:r>
      <w:r w:rsidRPr="00A70E4E">
        <w:rPr>
          <w:rFonts w:asciiTheme="minorHAnsi" w:hAnsiTheme="minorHAnsi"/>
          <w:b/>
          <w:sz w:val="23"/>
          <w:szCs w:val="23"/>
          <w:u w:val="single"/>
        </w:rPr>
        <w:t xml:space="preserve">  </w:t>
      </w:r>
      <w:r w:rsidRPr="00A70E4E">
        <w:rPr>
          <w:rFonts w:asciiTheme="minorHAnsi" w:hAnsiTheme="minorHAnsi"/>
          <w:bCs/>
          <w:sz w:val="23"/>
          <w:szCs w:val="23"/>
        </w:rPr>
        <w:t xml:space="preserve"> Plan shall be responsible for the preparation of its Notice of Privacy Practices (“NPP”).  To facilitate this preparation, upon Plan’s or Employer’s request, Business Associate will provide Plan with its NPP that Plan may use as the basis for its own NPP.     Plan will be solely responsible for the review and approval of the content of its NPP, including whether its content accurately reflects Plan’s privacy policies and practices, as well as its compliance with the requirements of 45 C.F.R. § 164.520.  </w:t>
      </w:r>
      <w:r w:rsidRPr="00A70E4E">
        <w:rPr>
          <w:rFonts w:asciiTheme="minorHAnsi" w:hAnsiTheme="minorHAnsi"/>
          <w:sz w:val="23"/>
          <w:szCs w:val="23"/>
        </w:rPr>
        <w:t>Unless advance written approval is obtained from Business Associate, the Plan shall not create any NPP that imposes   obligations on Business Associate that are in addition to or that are inconsistent with the NPP prepared by Business Associate or with the obligations assumed by Business Associate hereunder.</w:t>
      </w:r>
    </w:p>
    <w:p w14:paraId="79CBE484" w14:textId="77777777" w:rsidR="004F6237" w:rsidRPr="00A70E4E" w:rsidRDefault="004F6237" w:rsidP="004F6237">
      <w:pPr>
        <w:ind w:left="720"/>
        <w:rPr>
          <w:rFonts w:asciiTheme="minorHAnsi" w:hAnsiTheme="minorHAnsi"/>
          <w:b/>
          <w:sz w:val="23"/>
          <w:szCs w:val="23"/>
          <w:u w:val="single"/>
        </w:rPr>
      </w:pPr>
    </w:p>
    <w:p w14:paraId="1E0AA06E"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sz w:val="23"/>
          <w:szCs w:val="23"/>
          <w:u w:val="single"/>
        </w:rPr>
        <w:t>Distribution of Notice of Privacy Practice.</w:t>
      </w:r>
      <w:r w:rsidRPr="00A70E4E">
        <w:rPr>
          <w:rFonts w:asciiTheme="minorHAnsi" w:hAnsiTheme="minorHAnsi"/>
          <w:sz w:val="23"/>
          <w:szCs w:val="23"/>
        </w:rPr>
        <w:t xml:space="preserve">   Plan shall bear full responsibility for distributing its own NPP as required by the Privacy Regulation. </w:t>
      </w:r>
    </w:p>
    <w:p w14:paraId="18B954D6" w14:textId="77777777" w:rsidR="004F6237" w:rsidRPr="00A70E4E" w:rsidRDefault="004F6237" w:rsidP="004F6237">
      <w:pPr>
        <w:rPr>
          <w:rFonts w:asciiTheme="minorHAnsi" w:hAnsiTheme="minorHAnsi"/>
          <w:b/>
          <w:sz w:val="23"/>
          <w:szCs w:val="23"/>
          <w:u w:val="single"/>
        </w:rPr>
      </w:pPr>
    </w:p>
    <w:p w14:paraId="18F8440D"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bCs/>
          <w:sz w:val="23"/>
          <w:szCs w:val="23"/>
          <w:u w:val="single"/>
        </w:rPr>
        <w:t>Changes to Protected Health Information.</w:t>
      </w:r>
      <w:r w:rsidRPr="00A70E4E">
        <w:rPr>
          <w:rFonts w:asciiTheme="minorHAnsi" w:hAnsiTheme="minorHAnsi"/>
          <w:bCs/>
          <w:sz w:val="23"/>
          <w:szCs w:val="23"/>
        </w:rPr>
        <w:t xml:space="preserve">  Plan shall notify Business Associate of any change(s) in, or revocation of, permission by an Individual to Use or Disclose Protected Health Information, to the extent that such change(s) may affect Business Associate’s Use or Disclosure of such Protected Health Information.</w:t>
      </w:r>
    </w:p>
    <w:p w14:paraId="075763F1" w14:textId="77777777" w:rsidR="004F6237" w:rsidRPr="00A70E4E" w:rsidRDefault="004F6237" w:rsidP="004F6237">
      <w:pPr>
        <w:rPr>
          <w:rFonts w:asciiTheme="minorHAnsi" w:hAnsiTheme="minorHAnsi"/>
          <w:sz w:val="23"/>
          <w:szCs w:val="23"/>
        </w:rPr>
      </w:pPr>
    </w:p>
    <w:p w14:paraId="3EA1D76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lastRenderedPageBreak/>
        <w:t>PART 3—DISCLOSURE OF PROTECTED HEALTH INFORMATION TO THE PLAN, EMPLOYER AND OTHER BUSINESS ASSOCIATES</w:t>
      </w:r>
    </w:p>
    <w:p w14:paraId="61D0CBB4" w14:textId="77777777" w:rsidR="004F6237" w:rsidRPr="00A70E4E" w:rsidRDefault="004F6237" w:rsidP="004F6237">
      <w:pPr>
        <w:ind w:left="720" w:hanging="720"/>
        <w:jc w:val="center"/>
        <w:rPr>
          <w:rFonts w:asciiTheme="minorHAnsi" w:hAnsiTheme="minorHAnsi"/>
          <w:b/>
          <w:sz w:val="23"/>
          <w:szCs w:val="23"/>
        </w:rPr>
      </w:pPr>
    </w:p>
    <w:p w14:paraId="222390F5" w14:textId="77777777" w:rsidR="004F6237" w:rsidRPr="00225099" w:rsidRDefault="004F6237" w:rsidP="004F6237">
      <w:pPr>
        <w:pStyle w:val="BodyTextIndent3"/>
        <w:numPr>
          <w:ilvl w:val="0"/>
          <w:numId w:val="22"/>
        </w:numPr>
        <w:spacing w:after="0"/>
        <w:ind w:left="720" w:hanging="720"/>
        <w:rPr>
          <w:rFonts w:asciiTheme="minorHAnsi" w:hAnsiTheme="minorHAnsi"/>
          <w:b/>
          <w:sz w:val="23"/>
          <w:szCs w:val="23"/>
        </w:rPr>
      </w:pPr>
      <w:r w:rsidRPr="00225099">
        <w:rPr>
          <w:rFonts w:asciiTheme="minorHAnsi" w:hAnsiTheme="minorHAnsi"/>
          <w:b/>
          <w:sz w:val="23"/>
          <w:szCs w:val="23"/>
          <w:u w:val="single"/>
        </w:rPr>
        <w:t>DISCLOSURE OF PROTECTED HEALTH INFORMATION</w:t>
      </w:r>
    </w:p>
    <w:p w14:paraId="497CD54E" w14:textId="77777777"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The following provisions apply to disclosures of Protected Health Information to the Plan, Employer and other business associates of the Plan.</w:t>
      </w:r>
    </w:p>
    <w:p w14:paraId="550FE40E" w14:textId="77777777" w:rsidR="004F6237" w:rsidRPr="00A70E4E" w:rsidRDefault="004F6237" w:rsidP="004F6237">
      <w:pPr>
        <w:jc w:val="both"/>
        <w:rPr>
          <w:rFonts w:asciiTheme="minorHAnsi" w:hAnsiTheme="minorHAnsi"/>
          <w:sz w:val="23"/>
          <w:szCs w:val="23"/>
        </w:rPr>
      </w:pPr>
    </w:p>
    <w:p w14:paraId="5DACDB4E"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Plan</w:t>
      </w:r>
      <w:r w:rsidRPr="009C524A">
        <w:rPr>
          <w:rFonts w:asciiTheme="minorHAnsi" w:hAnsiTheme="minorHAnsi"/>
          <w:b/>
          <w:sz w:val="23"/>
          <w:szCs w:val="23"/>
        </w:rPr>
        <w:t xml:space="preserve">  </w:t>
      </w:r>
    </w:p>
    <w:p w14:paraId="4B662098" w14:textId="77777777" w:rsidR="004F6237" w:rsidRPr="00A70E4E" w:rsidRDefault="004F6237" w:rsidP="00225099">
      <w:pPr>
        <w:pStyle w:val="BodyTextIndent3"/>
        <w:spacing w:after="0"/>
        <w:ind w:left="720"/>
        <w:jc w:val="both"/>
        <w:rPr>
          <w:rFonts w:asciiTheme="minorHAnsi" w:hAnsiTheme="minorHAnsi"/>
          <w:sz w:val="23"/>
          <w:szCs w:val="23"/>
        </w:rPr>
      </w:pPr>
      <w:r w:rsidRPr="00A70E4E">
        <w:rPr>
          <w:rFonts w:asciiTheme="minorHAnsi" w:hAnsiTheme="minorHAnsi"/>
          <w:sz w:val="23"/>
          <w:szCs w:val="23"/>
        </w:rPr>
        <w:t>Unless otherwise provided by this Section VIII, all communications of Protected Health Information by Business Associate shall be directed to the Plan.</w:t>
      </w:r>
    </w:p>
    <w:p w14:paraId="27FD3838" w14:textId="77777777" w:rsidR="004F6237" w:rsidRPr="00A70E4E" w:rsidRDefault="004F6237" w:rsidP="004F6237">
      <w:pPr>
        <w:pStyle w:val="BodyTextIndent3"/>
        <w:spacing w:after="0"/>
        <w:jc w:val="both"/>
        <w:rPr>
          <w:rFonts w:asciiTheme="minorHAnsi" w:hAnsiTheme="minorHAnsi"/>
          <w:b/>
          <w:sz w:val="23"/>
          <w:szCs w:val="23"/>
        </w:rPr>
      </w:pPr>
    </w:p>
    <w:p w14:paraId="38627D62"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Employer</w:t>
      </w:r>
      <w:r w:rsidRPr="009C524A">
        <w:rPr>
          <w:rFonts w:asciiTheme="minorHAnsi" w:hAnsiTheme="minorHAnsi"/>
          <w:b/>
          <w:sz w:val="23"/>
          <w:szCs w:val="23"/>
        </w:rPr>
        <w:t xml:space="preserve">  </w:t>
      </w:r>
    </w:p>
    <w:p w14:paraId="3570E58E"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 xml:space="preserve">Business Associate may provide Summary Health Information regarding the Individuals in the Plan to Employer upon Employer’s written request for the purpose either (a) to obtain premium bids for providing health insurance coverage for the Plan, or (b) to modify, amend or terminate the Plan.  </w:t>
      </w:r>
    </w:p>
    <w:p w14:paraId="472340F7" w14:textId="77777777" w:rsidR="004F6237" w:rsidRPr="00A70E4E" w:rsidRDefault="004F6237" w:rsidP="004F6237">
      <w:pPr>
        <w:pStyle w:val="mbfBLj"/>
        <w:suppressAutoHyphens w:val="0"/>
        <w:spacing w:after="0"/>
        <w:ind w:left="720"/>
        <w:rPr>
          <w:rFonts w:asciiTheme="minorHAnsi" w:hAnsiTheme="minorHAnsi"/>
          <w:sz w:val="23"/>
          <w:szCs w:val="23"/>
        </w:rPr>
      </w:pPr>
    </w:p>
    <w:p w14:paraId="2E802F67"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Business Associate may provide information to Employer on whether an individual is participating in the Plan or is enrolled in or has disenrolled from any insurance coverage offered by the Plan.</w:t>
      </w:r>
    </w:p>
    <w:p w14:paraId="06A75CEF" w14:textId="77777777" w:rsidR="004F6237" w:rsidRPr="00A70E4E" w:rsidRDefault="004F6237" w:rsidP="004F6237">
      <w:pPr>
        <w:pStyle w:val="mbfBLj"/>
        <w:suppressAutoHyphens w:val="0"/>
        <w:spacing w:after="0"/>
        <w:ind w:left="720"/>
        <w:rPr>
          <w:rFonts w:asciiTheme="minorHAnsi" w:hAnsiTheme="minorHAnsi"/>
          <w:sz w:val="23"/>
          <w:szCs w:val="23"/>
        </w:rPr>
      </w:pPr>
    </w:p>
    <w:p w14:paraId="5DA5007C"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Other Business Associates and Subcontractors</w:t>
      </w:r>
    </w:p>
    <w:p w14:paraId="1E106FB6" w14:textId="77777777" w:rsidR="004F6237" w:rsidRPr="00A70E4E" w:rsidRDefault="004F6237" w:rsidP="00225099">
      <w:pPr>
        <w:pStyle w:val="BodyTextIndent3"/>
        <w:spacing w:after="0"/>
        <w:ind w:left="720"/>
        <w:rPr>
          <w:rFonts w:asciiTheme="minorHAnsi" w:hAnsiTheme="minorHAnsi"/>
          <w:sz w:val="23"/>
          <w:szCs w:val="23"/>
        </w:rPr>
      </w:pPr>
      <w:r w:rsidRPr="00A70E4E">
        <w:rPr>
          <w:rFonts w:asciiTheme="minorHAnsi" w:hAnsiTheme="minorHAnsi"/>
          <w:sz w:val="23"/>
          <w:szCs w:val="23"/>
        </w:rPr>
        <w:t>Business Associate may disclose Individuals’ Protected Health Information to other entities or business associates of the Plan if the Plan authorizes Business Associate in writing to disclose Individuals’ Protected Health Information to such entity or business associate. The Plan shall be solely responsible for ensuring that any contractual relationships with these entities or business associates and subcontractors comply with the requirements of 45 Code of Federal Regulations § 164.504(e) and § 164.504(f).</w:t>
      </w:r>
    </w:p>
    <w:p w14:paraId="779A6AB6" w14:textId="77777777" w:rsidR="004F6237" w:rsidRPr="00A70E4E" w:rsidRDefault="004F6237" w:rsidP="004F6237">
      <w:pPr>
        <w:pStyle w:val="mbfBLj"/>
        <w:suppressAutoHyphens w:val="0"/>
        <w:spacing w:after="0"/>
        <w:ind w:left="720"/>
        <w:rPr>
          <w:rFonts w:asciiTheme="minorHAnsi" w:hAnsiTheme="minorHAnsi"/>
          <w:sz w:val="23"/>
          <w:szCs w:val="23"/>
        </w:rPr>
      </w:pPr>
    </w:p>
    <w:p w14:paraId="79FCC0E6" w14:textId="77777777" w:rsidR="004F6237" w:rsidRPr="00A70E4E" w:rsidRDefault="004F6237" w:rsidP="004F6237">
      <w:pPr>
        <w:pStyle w:val="mbfBLj"/>
        <w:suppressAutoHyphens w:val="0"/>
        <w:spacing w:after="0"/>
        <w:ind w:left="720"/>
        <w:rPr>
          <w:rFonts w:asciiTheme="minorHAnsi" w:hAnsiTheme="minorHAnsi"/>
          <w:sz w:val="23"/>
          <w:szCs w:val="23"/>
        </w:rPr>
      </w:pPr>
    </w:p>
    <w:p w14:paraId="7081304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t>PART 4—MISCELLANEOUS</w:t>
      </w:r>
    </w:p>
    <w:p w14:paraId="27256C28" w14:textId="77777777" w:rsidR="004F6237" w:rsidRPr="00A70E4E" w:rsidRDefault="004F6237" w:rsidP="004F6237">
      <w:pPr>
        <w:ind w:left="720" w:hanging="720"/>
        <w:jc w:val="center"/>
        <w:rPr>
          <w:rFonts w:asciiTheme="minorHAnsi" w:hAnsiTheme="minorHAnsi"/>
          <w:b/>
          <w:sz w:val="23"/>
          <w:szCs w:val="23"/>
        </w:rPr>
      </w:pPr>
    </w:p>
    <w:p w14:paraId="61B31112"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AGREEMENT TERM</w:t>
      </w:r>
    </w:p>
    <w:p w14:paraId="2DA2D7E0" w14:textId="77777777" w:rsidR="004F6237" w:rsidRPr="00A70E4E" w:rsidRDefault="004F6237" w:rsidP="004F6237">
      <w:pPr>
        <w:pStyle w:val="mbfBL1"/>
        <w:suppressAutoHyphens w:val="0"/>
        <w:spacing w:after="0"/>
        <w:ind w:left="0"/>
        <w:jc w:val="both"/>
        <w:rPr>
          <w:rFonts w:asciiTheme="minorHAnsi" w:hAnsiTheme="minorHAnsi"/>
          <w:sz w:val="23"/>
          <w:szCs w:val="23"/>
        </w:rPr>
      </w:pPr>
      <w:r w:rsidRPr="00A70E4E">
        <w:rPr>
          <w:rFonts w:asciiTheme="minorHAnsi" w:hAnsiTheme="minorHAnsi"/>
          <w:sz w:val="23"/>
          <w:szCs w:val="23"/>
        </w:rPr>
        <w:t>This Agreement will continue in full force and effect for as long as the Master Contract remains in full force and effect.  This Agreement will terminate upon the cancellation, termination, expiration or other conclusion of the Master Contract.</w:t>
      </w:r>
    </w:p>
    <w:p w14:paraId="5B407B46" w14:textId="77777777" w:rsidR="004F6237" w:rsidRPr="00A70E4E" w:rsidRDefault="004F6237" w:rsidP="004F6237">
      <w:pPr>
        <w:pStyle w:val="mbfBL1"/>
        <w:suppressAutoHyphens w:val="0"/>
        <w:spacing w:after="0"/>
        <w:ind w:left="0"/>
        <w:jc w:val="both"/>
        <w:rPr>
          <w:rFonts w:asciiTheme="minorHAnsi" w:hAnsiTheme="minorHAnsi"/>
          <w:sz w:val="23"/>
          <w:szCs w:val="23"/>
        </w:rPr>
      </w:pPr>
    </w:p>
    <w:p w14:paraId="53C61088" w14:textId="77777777" w:rsidR="004F6237" w:rsidRPr="00A70E4E" w:rsidRDefault="004F6237" w:rsidP="004F6237">
      <w:pPr>
        <w:pStyle w:val="mbfBL1"/>
        <w:numPr>
          <w:ilvl w:val="0"/>
          <w:numId w:val="22"/>
        </w:numPr>
        <w:suppressAutoHyphens w:val="0"/>
        <w:spacing w:after="0"/>
        <w:rPr>
          <w:rFonts w:asciiTheme="minorHAnsi" w:hAnsiTheme="minorHAnsi"/>
          <w:b/>
          <w:sz w:val="23"/>
          <w:szCs w:val="23"/>
        </w:rPr>
      </w:pPr>
      <w:r w:rsidRPr="00A70E4E">
        <w:rPr>
          <w:rFonts w:asciiTheme="minorHAnsi" w:hAnsiTheme="minorHAnsi"/>
          <w:b/>
          <w:sz w:val="23"/>
          <w:szCs w:val="23"/>
          <w:u w:val="single"/>
        </w:rPr>
        <w:t>AUTOMATIC AMENDMENT TO CONFORM TO APPLICABLE LAW</w:t>
      </w:r>
    </w:p>
    <w:p w14:paraId="70752505" w14:textId="4A1FCF60"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sz w:val="23"/>
          <w:szCs w:val="23"/>
        </w:rPr>
        <w:t>Upon the effective date of any final regulation or amendment to final regulations with respect to Protected Health Information, Standard Transactions, the security of health information or other aspects of the Health Insurance Portability and Accountability Act of 1996 applicable to this Agreement or to the Master Contract, this Agreement will automatically amend such that the obligations imposed on the Plan, Employer, and Business Associate remain in compliance with such regulations</w:t>
      </w:r>
      <w:ins w:id="5" w:author="Kaplan, Kathy" w:date="2021-03-02T09:26:00Z">
        <w:r w:rsidR="00E02ACF">
          <w:rPr>
            <w:rFonts w:asciiTheme="minorHAnsi" w:hAnsiTheme="minorHAnsi"/>
            <w:sz w:val="23"/>
            <w:szCs w:val="23"/>
          </w:rPr>
          <w:t>.</w:t>
        </w:r>
      </w:ins>
    </w:p>
    <w:p w14:paraId="591A1512" w14:textId="77777777" w:rsidR="004F6237" w:rsidRPr="00A70E4E" w:rsidRDefault="004F6237" w:rsidP="004F6237">
      <w:pPr>
        <w:pStyle w:val="BodyTextIndent3"/>
        <w:tabs>
          <w:tab w:val="num" w:pos="1080"/>
        </w:tabs>
        <w:spacing w:after="0"/>
        <w:ind w:left="0"/>
        <w:rPr>
          <w:rFonts w:asciiTheme="minorHAnsi" w:hAnsiTheme="minorHAnsi"/>
          <w:sz w:val="23"/>
          <w:szCs w:val="23"/>
          <w:u w:val="single"/>
        </w:rPr>
      </w:pPr>
    </w:p>
    <w:p w14:paraId="58A72EE0" w14:textId="77777777" w:rsidR="0002039A" w:rsidRDefault="0002039A" w:rsidP="004F6237">
      <w:pPr>
        <w:pStyle w:val="BodyTextIndent3"/>
        <w:numPr>
          <w:ilvl w:val="0"/>
          <w:numId w:val="22"/>
        </w:numPr>
        <w:tabs>
          <w:tab w:val="num" w:pos="1080"/>
        </w:tabs>
        <w:spacing w:after="0"/>
        <w:rPr>
          <w:rFonts w:asciiTheme="minorHAnsi" w:hAnsiTheme="minorHAnsi"/>
          <w:b/>
          <w:sz w:val="23"/>
          <w:szCs w:val="23"/>
          <w:u w:val="single"/>
        </w:rPr>
      </w:pPr>
      <w:r w:rsidRPr="0002039A">
        <w:rPr>
          <w:rFonts w:asciiTheme="minorHAnsi" w:hAnsiTheme="minorHAnsi"/>
          <w:b/>
          <w:sz w:val="23"/>
          <w:szCs w:val="23"/>
          <w:u w:val="single"/>
        </w:rPr>
        <w:t>CONFLICTS</w:t>
      </w:r>
    </w:p>
    <w:p w14:paraId="20BE3153" w14:textId="77777777" w:rsidR="0002039A" w:rsidRPr="0002039A" w:rsidRDefault="0002039A" w:rsidP="0002039A">
      <w:pPr>
        <w:pStyle w:val="BodyTextIndent3"/>
        <w:tabs>
          <w:tab w:val="num" w:pos="1080"/>
        </w:tabs>
        <w:spacing w:after="0"/>
        <w:ind w:left="0"/>
        <w:rPr>
          <w:rFonts w:asciiTheme="minorHAnsi" w:hAnsiTheme="minorHAnsi"/>
          <w:sz w:val="23"/>
          <w:szCs w:val="23"/>
        </w:rPr>
      </w:pPr>
      <w:r w:rsidRPr="0002039A">
        <w:rPr>
          <w:rFonts w:asciiTheme="minorHAnsi" w:hAnsiTheme="minorHAnsi"/>
          <w:sz w:val="23"/>
          <w:szCs w:val="23"/>
        </w:rPr>
        <w:lastRenderedPageBreak/>
        <w:t>The provisions of this Agreement will override and control any conflicting provision of the Master Contract.  All other provisions of the Master Contract remain unchanged by this Agreement and in full force and effect.</w:t>
      </w:r>
    </w:p>
    <w:p w14:paraId="3B7710D9" w14:textId="77777777" w:rsidR="0002039A" w:rsidRPr="0002039A" w:rsidRDefault="0002039A" w:rsidP="0002039A">
      <w:pPr>
        <w:pStyle w:val="BodyTextIndent3"/>
        <w:tabs>
          <w:tab w:val="num" w:pos="1080"/>
        </w:tabs>
        <w:spacing w:after="0"/>
        <w:ind w:left="0"/>
        <w:rPr>
          <w:rFonts w:asciiTheme="minorHAnsi" w:hAnsiTheme="minorHAnsi"/>
          <w:b/>
          <w:sz w:val="23"/>
          <w:szCs w:val="23"/>
        </w:rPr>
      </w:pPr>
    </w:p>
    <w:p w14:paraId="61CE2A8C" w14:textId="77777777" w:rsidR="004F6237" w:rsidRPr="00225099" w:rsidRDefault="004F6237" w:rsidP="004F6237">
      <w:pPr>
        <w:pStyle w:val="BodyTextIndent3"/>
        <w:numPr>
          <w:ilvl w:val="0"/>
          <w:numId w:val="22"/>
        </w:numPr>
        <w:tabs>
          <w:tab w:val="num" w:pos="1080"/>
        </w:tabs>
        <w:spacing w:after="0"/>
        <w:rPr>
          <w:rFonts w:asciiTheme="minorHAnsi" w:hAnsiTheme="minorHAnsi"/>
          <w:b/>
          <w:sz w:val="23"/>
          <w:szCs w:val="23"/>
        </w:rPr>
      </w:pPr>
      <w:r w:rsidRPr="00225099">
        <w:rPr>
          <w:rFonts w:asciiTheme="minorHAnsi" w:hAnsiTheme="minorHAnsi"/>
          <w:b/>
          <w:sz w:val="23"/>
          <w:szCs w:val="23"/>
          <w:u w:val="single"/>
        </w:rPr>
        <w:t>NO THIRD PARTY BENEFICIARIES</w:t>
      </w:r>
    </w:p>
    <w:p w14:paraId="3D433545" w14:textId="77777777" w:rsidR="004F6237" w:rsidRPr="00A70E4E" w:rsidRDefault="004F6237" w:rsidP="004F6237">
      <w:pPr>
        <w:pStyle w:val="mbfBLj"/>
        <w:suppressAutoHyphens w:val="0"/>
        <w:spacing w:after="0"/>
        <w:rPr>
          <w:rFonts w:asciiTheme="minorHAnsi" w:hAnsiTheme="minorHAnsi"/>
          <w:snapToGrid w:val="0"/>
          <w:sz w:val="23"/>
          <w:szCs w:val="23"/>
        </w:rPr>
      </w:pPr>
      <w:r w:rsidRPr="00A70E4E">
        <w:rPr>
          <w:rFonts w:asciiTheme="minorHAnsi" w:hAnsiTheme="minorHAnsi"/>
          <w:snapToGrid w:val="0"/>
          <w:sz w:val="23"/>
          <w:szCs w:val="23"/>
        </w:rPr>
        <w:t>The parties agree that there are no intended third party beneficiaries under this Agreement.</w:t>
      </w:r>
      <w:r w:rsidRPr="00A70E4E">
        <w:rPr>
          <w:rFonts w:asciiTheme="minorHAnsi" w:hAnsiTheme="minorHAnsi"/>
          <w:sz w:val="23"/>
          <w:szCs w:val="23"/>
        </w:rPr>
        <w:t xml:space="preserve"> This provision shall survive cancellation, termination, expiration, or other conclusion of this Agreement and the Master Contract.</w:t>
      </w:r>
    </w:p>
    <w:p w14:paraId="565F6DEF" w14:textId="77777777" w:rsidR="004F6237" w:rsidRPr="00A70E4E" w:rsidRDefault="004F6237" w:rsidP="004F6237">
      <w:pPr>
        <w:pStyle w:val="mbfBLj"/>
        <w:suppressAutoHyphens w:val="0"/>
        <w:spacing w:after="0"/>
        <w:rPr>
          <w:rFonts w:asciiTheme="minorHAnsi" w:hAnsiTheme="minorHAnsi"/>
          <w:sz w:val="23"/>
          <w:szCs w:val="23"/>
        </w:rPr>
      </w:pPr>
    </w:p>
    <w:p w14:paraId="260949CF"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INTERPRETATION</w:t>
      </w:r>
      <w:r w:rsidRPr="00225099">
        <w:rPr>
          <w:rFonts w:asciiTheme="minorHAnsi" w:hAnsiTheme="minorHAnsi"/>
          <w:b/>
          <w:sz w:val="23"/>
          <w:szCs w:val="23"/>
        </w:rPr>
        <w:t xml:space="preserve"> </w:t>
      </w:r>
    </w:p>
    <w:p w14:paraId="4D6157D3" w14:textId="77777777" w:rsidR="004F6237" w:rsidRPr="00A70E4E" w:rsidRDefault="004F6237" w:rsidP="004F6237">
      <w:pPr>
        <w:pStyle w:val="BodyTextIndent3"/>
        <w:spacing w:after="0"/>
        <w:ind w:left="0"/>
        <w:rPr>
          <w:rFonts w:asciiTheme="minorHAnsi" w:hAnsiTheme="minorHAnsi"/>
          <w:bCs/>
          <w:sz w:val="23"/>
          <w:szCs w:val="23"/>
        </w:rPr>
      </w:pPr>
      <w:r w:rsidRPr="00A70E4E">
        <w:rPr>
          <w:rFonts w:asciiTheme="minorHAnsi" w:hAnsiTheme="minorHAnsi"/>
          <w:bCs/>
          <w:sz w:val="23"/>
          <w:szCs w:val="23"/>
        </w:rPr>
        <w:t>Any ambiguity in this Agreement or the Master Contract or in operation of the Plan shall be resolved to maintain compliance with the Regulations enacted pursuant to HIPAA Administrative Simplification.</w:t>
      </w:r>
    </w:p>
    <w:p w14:paraId="2A731A63" w14:textId="77777777" w:rsidR="004F6237" w:rsidRPr="00A70E4E" w:rsidRDefault="004F6237" w:rsidP="004F6237">
      <w:pPr>
        <w:pStyle w:val="BodyTextIndent3"/>
        <w:spacing w:after="0"/>
        <w:ind w:left="0"/>
        <w:rPr>
          <w:rFonts w:asciiTheme="minorHAnsi" w:hAnsiTheme="minorHAnsi"/>
          <w:b/>
          <w:sz w:val="23"/>
          <w:szCs w:val="23"/>
        </w:rPr>
      </w:pPr>
    </w:p>
    <w:p w14:paraId="1CC80E8D"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DEFINITIONS</w:t>
      </w:r>
    </w:p>
    <w:p w14:paraId="41E2EEBF" w14:textId="77777777" w:rsidR="004F6237" w:rsidRPr="0002039A" w:rsidRDefault="004F6237" w:rsidP="0002039A">
      <w:pPr>
        <w:spacing w:before="120" w:after="120"/>
        <w:jc w:val="both"/>
        <w:rPr>
          <w:rFonts w:asciiTheme="minorHAnsi" w:hAnsiTheme="minorHAnsi"/>
          <w:bCs/>
          <w:sz w:val="23"/>
          <w:szCs w:val="23"/>
        </w:rPr>
      </w:pPr>
      <w:r w:rsidRPr="00A70E4E">
        <w:rPr>
          <w:rFonts w:asciiTheme="minorHAnsi" w:hAnsiTheme="minorHAnsi"/>
          <w:bCs/>
          <w:sz w:val="23"/>
          <w:szCs w:val="23"/>
        </w:rPr>
        <w:t>Unless otherwise defined in this Agreement, the capitalized terms set forth herein have the meanings ascribed to them under the HIPAA Privacy Regulation and/or HIPAA Security Regulation.  A reference in this Agreement to the Privacy Regulation, Security Regulation or HIPAA shall mean the section as in effect or as amended.</w:t>
      </w:r>
    </w:p>
    <w:p w14:paraId="39EDDFB7" w14:textId="77777777" w:rsidR="004F6237" w:rsidRPr="00A70E4E" w:rsidRDefault="004F6237" w:rsidP="004F6237">
      <w:pPr>
        <w:pStyle w:val="BodyTextIndent3"/>
        <w:spacing w:after="0"/>
        <w:rPr>
          <w:rFonts w:asciiTheme="minorHAnsi" w:hAnsiTheme="minorHAnsi"/>
          <w:sz w:val="23"/>
          <w:szCs w:val="23"/>
        </w:rPr>
      </w:pPr>
    </w:p>
    <w:p w14:paraId="75AC5082"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REFERENCES</w:t>
      </w:r>
    </w:p>
    <w:p w14:paraId="6E99940B" w14:textId="09274E04" w:rsidR="004F6237" w:rsidRDefault="004F6237" w:rsidP="004F6237">
      <w:pPr>
        <w:pStyle w:val="BodyTextIndent3"/>
        <w:spacing w:after="0"/>
        <w:ind w:left="0"/>
        <w:rPr>
          <w:ins w:id="6" w:author="Kaplan, Kathy" w:date="2021-03-02T10:11:00Z"/>
          <w:rFonts w:asciiTheme="minorHAnsi" w:hAnsiTheme="minorHAnsi"/>
          <w:bCs/>
          <w:sz w:val="23"/>
          <w:szCs w:val="23"/>
        </w:rPr>
      </w:pPr>
      <w:r w:rsidRPr="00A70E4E">
        <w:rPr>
          <w:rFonts w:asciiTheme="minorHAnsi" w:hAnsiTheme="minorHAnsi"/>
          <w:bCs/>
          <w:sz w:val="23"/>
          <w:szCs w:val="23"/>
        </w:rPr>
        <w:t>References herein to statutes and regulations shall be deemed to be references to those statutes and regulations as amended or recodified.</w:t>
      </w:r>
    </w:p>
    <w:p w14:paraId="43E8B49D" w14:textId="77777777" w:rsidR="006449DB" w:rsidRDefault="006449DB" w:rsidP="004F6237">
      <w:pPr>
        <w:pStyle w:val="BodyTextIndent3"/>
        <w:spacing w:after="0"/>
        <w:ind w:left="0"/>
        <w:rPr>
          <w:ins w:id="7" w:author="Kaplan, Kathy" w:date="2021-03-02T10:11:00Z"/>
          <w:rFonts w:asciiTheme="minorHAnsi" w:hAnsiTheme="minorHAnsi"/>
          <w:bCs/>
          <w:sz w:val="23"/>
          <w:szCs w:val="23"/>
        </w:rPr>
      </w:pPr>
    </w:p>
    <w:p w14:paraId="07E0FEE5" w14:textId="5D9F3E3A" w:rsidR="006449DB" w:rsidRDefault="006449DB" w:rsidP="004F6237">
      <w:pPr>
        <w:pStyle w:val="BodyTextIndent3"/>
        <w:spacing w:after="0"/>
        <w:ind w:left="0"/>
        <w:rPr>
          <w:ins w:id="8" w:author="Kaplan, Kathy" w:date="2021-03-02T10:11:00Z"/>
          <w:rFonts w:asciiTheme="minorHAnsi" w:hAnsiTheme="minorHAnsi"/>
          <w:bCs/>
          <w:sz w:val="23"/>
          <w:szCs w:val="23"/>
        </w:rPr>
      </w:pPr>
    </w:p>
    <w:p w14:paraId="50B9BE3F" w14:textId="77777777" w:rsidR="006449DB" w:rsidRPr="00AB76AE" w:rsidRDefault="006449DB" w:rsidP="006449DB">
      <w:pPr>
        <w:ind w:left="720" w:hanging="720"/>
        <w:jc w:val="center"/>
        <w:rPr>
          <w:ins w:id="9" w:author="Kaplan, Kathy" w:date="2021-03-02T10:11:00Z"/>
          <w:rFonts w:asciiTheme="minorHAnsi" w:hAnsiTheme="minorHAnsi" w:cstheme="minorHAnsi"/>
          <w:b/>
          <w:sz w:val="23"/>
          <w:szCs w:val="23"/>
        </w:rPr>
      </w:pPr>
      <w:ins w:id="10" w:author="Kaplan, Kathy" w:date="2021-03-02T10:11:00Z">
        <w:r w:rsidRPr="00184BC1">
          <w:rPr>
            <w:rFonts w:asciiTheme="minorHAnsi" w:hAnsiTheme="minorHAnsi" w:cstheme="minorHAnsi"/>
            <w:b/>
            <w:sz w:val="23"/>
            <w:szCs w:val="23"/>
          </w:rPr>
          <w:t>PART 5</w:t>
        </w:r>
        <w:r w:rsidRPr="00AB76AE">
          <w:rPr>
            <w:rFonts w:asciiTheme="minorHAnsi" w:hAnsiTheme="minorHAnsi" w:cstheme="minorHAnsi"/>
            <w:b/>
            <w:sz w:val="23"/>
            <w:szCs w:val="23"/>
          </w:rPr>
          <w:t>—SUBSTANCE USE DISORDER INFORMATION</w:t>
        </w:r>
      </w:ins>
    </w:p>
    <w:p w14:paraId="00C447BD" w14:textId="77777777" w:rsidR="006449DB" w:rsidRPr="006E36CB" w:rsidRDefault="006449DB" w:rsidP="006449DB">
      <w:pPr>
        <w:ind w:left="720" w:hanging="720"/>
        <w:rPr>
          <w:ins w:id="11" w:author="Kaplan, Kathy" w:date="2021-03-02T10:11:00Z"/>
          <w:rFonts w:asciiTheme="minorHAnsi" w:hAnsiTheme="minorHAnsi" w:cstheme="minorHAnsi"/>
          <w:b/>
          <w:sz w:val="23"/>
          <w:szCs w:val="23"/>
        </w:rPr>
      </w:pPr>
    </w:p>
    <w:p w14:paraId="0500D0C4" w14:textId="77777777" w:rsidR="006449DB" w:rsidRPr="00184BC1" w:rsidRDefault="006449DB" w:rsidP="006449DB">
      <w:pPr>
        <w:pStyle w:val="BodyTextIndent3"/>
        <w:spacing w:after="0"/>
        <w:ind w:left="0"/>
        <w:contextualSpacing/>
        <w:jc w:val="both"/>
        <w:rPr>
          <w:ins w:id="12" w:author="Kaplan, Kathy" w:date="2021-03-02T10:11:00Z"/>
          <w:rFonts w:asciiTheme="minorHAnsi" w:hAnsiTheme="minorHAnsi" w:cstheme="minorHAnsi"/>
          <w:bCs/>
          <w:sz w:val="23"/>
          <w:szCs w:val="23"/>
        </w:rPr>
      </w:pPr>
      <w:ins w:id="13" w:author="Kaplan, Kathy" w:date="2021-03-02T10:11:00Z">
        <w:r w:rsidRPr="00184BC1">
          <w:rPr>
            <w:rFonts w:asciiTheme="minorHAnsi" w:hAnsiTheme="minorHAnsi" w:cstheme="minorHAnsi"/>
            <w:bCs/>
            <w:sz w:val="23"/>
            <w:szCs w:val="23"/>
          </w:rPr>
          <w:t xml:space="preserve">The parties acknowledge that information subject to 42 C.F.R. Part 2 (“Part 2”) may be used and disclosed for Plan’s payment and health care operations under the terms of this Agreement and the </w:t>
        </w:r>
        <w:r>
          <w:rPr>
            <w:rFonts w:asciiTheme="minorHAnsi" w:hAnsiTheme="minorHAnsi" w:cstheme="minorHAnsi"/>
            <w:bCs/>
            <w:sz w:val="23"/>
            <w:szCs w:val="23"/>
          </w:rPr>
          <w:t>Master Contract</w:t>
        </w:r>
        <w:r w:rsidRPr="00184BC1">
          <w:rPr>
            <w:rFonts w:asciiTheme="minorHAnsi" w:hAnsiTheme="minorHAnsi" w:cstheme="minorHAnsi"/>
            <w:bCs/>
            <w:sz w:val="23"/>
            <w:szCs w:val="23"/>
          </w:rPr>
          <w:t xml:space="preserve"> to the extent that Business Associate is a Contractor and Plan is a Third Party Payer as defined under Part 2.</w:t>
        </w:r>
      </w:ins>
    </w:p>
    <w:p w14:paraId="0B559E0A" w14:textId="77777777" w:rsidR="006449DB" w:rsidRPr="00184BC1" w:rsidRDefault="006449DB" w:rsidP="006449DB">
      <w:pPr>
        <w:pStyle w:val="BodyTextIndent3"/>
        <w:spacing w:after="0"/>
        <w:ind w:left="0"/>
        <w:contextualSpacing/>
        <w:jc w:val="both"/>
        <w:rPr>
          <w:ins w:id="14" w:author="Kaplan, Kathy" w:date="2021-03-02T10:11:00Z"/>
          <w:rFonts w:asciiTheme="minorHAnsi" w:hAnsiTheme="minorHAnsi" w:cstheme="minorHAnsi"/>
          <w:sz w:val="23"/>
          <w:szCs w:val="23"/>
        </w:rPr>
      </w:pPr>
    </w:p>
    <w:p w14:paraId="6E9C9265" w14:textId="77777777" w:rsidR="006449DB" w:rsidRPr="00184BC1" w:rsidRDefault="006449DB" w:rsidP="006449DB">
      <w:pPr>
        <w:numPr>
          <w:ilvl w:val="1"/>
          <w:numId w:val="22"/>
        </w:numPr>
        <w:contextualSpacing/>
        <w:jc w:val="both"/>
        <w:rPr>
          <w:ins w:id="15" w:author="Kaplan, Kathy" w:date="2021-03-02T10:11:00Z"/>
          <w:rFonts w:asciiTheme="minorHAnsi" w:hAnsiTheme="minorHAnsi" w:cstheme="minorHAnsi"/>
          <w:sz w:val="23"/>
          <w:szCs w:val="23"/>
        </w:rPr>
      </w:pPr>
      <w:ins w:id="16" w:author="Kaplan, Kathy" w:date="2021-03-02T10:11:00Z">
        <w:r w:rsidRPr="00184BC1">
          <w:rPr>
            <w:rFonts w:asciiTheme="minorHAnsi" w:hAnsiTheme="minorHAnsi" w:cstheme="minorHAnsi"/>
            <w:b/>
            <w:sz w:val="23"/>
            <w:szCs w:val="23"/>
            <w:u w:val="single"/>
          </w:rPr>
          <w:t>Business Associate Obligation</w:t>
        </w:r>
        <w:r w:rsidRPr="00184BC1">
          <w:rPr>
            <w:rFonts w:asciiTheme="minorHAnsi" w:hAnsiTheme="minorHAnsi" w:cstheme="minorHAnsi"/>
            <w:sz w:val="23"/>
            <w:szCs w:val="23"/>
            <w:u w:val="single"/>
          </w:rPr>
          <w:t>s.</w:t>
        </w:r>
        <w:r w:rsidRPr="00184BC1">
          <w:rPr>
            <w:rFonts w:asciiTheme="minorHAnsi" w:hAnsiTheme="minorHAnsi" w:cstheme="minorHAnsi"/>
            <w:sz w:val="23"/>
            <w:szCs w:val="23"/>
          </w:rPr>
          <w:t xml:space="preserve">  Business Associate shall: (i) comply with Part 2, (ii) implement appropriate safeguards to protect such information, (iii) report non-permitted uses or disclosures of such information in a manner consistent with this </w:t>
        </w:r>
        <w:r>
          <w:rPr>
            <w:rFonts w:asciiTheme="minorHAnsi" w:hAnsiTheme="minorHAnsi" w:cstheme="minorHAnsi"/>
            <w:sz w:val="23"/>
            <w:szCs w:val="23"/>
          </w:rPr>
          <w:t>Agreement</w:t>
        </w:r>
        <w:r w:rsidRPr="00184BC1">
          <w:rPr>
            <w:rFonts w:asciiTheme="minorHAnsi" w:hAnsiTheme="minorHAnsi" w:cstheme="minorHAnsi"/>
            <w:sz w:val="23"/>
            <w:szCs w:val="23"/>
          </w:rPr>
          <w:t>, and (iv) refrain from re-disclosing such information unless permitted by law.</w:t>
        </w:r>
      </w:ins>
    </w:p>
    <w:p w14:paraId="07A9266F" w14:textId="77777777" w:rsidR="006449DB" w:rsidRPr="00184BC1" w:rsidRDefault="006449DB" w:rsidP="006449DB">
      <w:pPr>
        <w:ind w:left="720"/>
        <w:contextualSpacing/>
        <w:jc w:val="both"/>
        <w:rPr>
          <w:ins w:id="17" w:author="Kaplan, Kathy" w:date="2021-03-02T10:11:00Z"/>
          <w:rFonts w:asciiTheme="minorHAnsi" w:hAnsiTheme="minorHAnsi" w:cstheme="minorHAnsi"/>
          <w:sz w:val="23"/>
          <w:szCs w:val="23"/>
        </w:rPr>
      </w:pPr>
    </w:p>
    <w:p w14:paraId="7F343208" w14:textId="77777777" w:rsidR="006449DB" w:rsidRPr="00184BC1" w:rsidRDefault="006449DB" w:rsidP="006449DB">
      <w:pPr>
        <w:numPr>
          <w:ilvl w:val="1"/>
          <w:numId w:val="22"/>
        </w:numPr>
        <w:contextualSpacing/>
        <w:jc w:val="both"/>
        <w:rPr>
          <w:ins w:id="18" w:author="Kaplan, Kathy" w:date="2021-03-02T10:11:00Z"/>
          <w:rFonts w:asciiTheme="minorHAnsi" w:hAnsiTheme="minorHAnsi" w:cstheme="minorHAnsi"/>
          <w:sz w:val="23"/>
          <w:szCs w:val="23"/>
        </w:rPr>
      </w:pPr>
      <w:ins w:id="19" w:author="Kaplan, Kathy" w:date="2021-03-02T10:11:00Z">
        <w:r w:rsidRPr="00184BC1">
          <w:rPr>
            <w:rFonts w:asciiTheme="minorHAnsi" w:hAnsiTheme="minorHAnsi" w:cstheme="minorHAnsi"/>
            <w:b/>
            <w:sz w:val="23"/>
            <w:szCs w:val="23"/>
            <w:u w:val="single"/>
          </w:rPr>
          <w:t>Plan Obligations.</w:t>
        </w:r>
        <w:r w:rsidRPr="00184BC1">
          <w:rPr>
            <w:rFonts w:asciiTheme="minorHAnsi" w:hAnsiTheme="minorHAnsi" w:cstheme="minorHAnsi"/>
            <w:b/>
            <w:sz w:val="23"/>
            <w:szCs w:val="23"/>
          </w:rPr>
          <w:t xml:space="preserve">  </w:t>
        </w:r>
        <w:r w:rsidRPr="00184BC1">
          <w:rPr>
            <w:rFonts w:asciiTheme="minorHAnsi" w:hAnsiTheme="minorHAnsi" w:cstheme="minorHAnsi"/>
            <w:sz w:val="23"/>
            <w:szCs w:val="23"/>
          </w:rPr>
          <w:t>Plan agrees to make commercially reasonable efforts to disclose only the minimum amount of PHI necessary, including such PHI that may be regulated under Part 2. Plan, to the extent that it operates as a Third Party Payer under Part 2, shall notify Business Associate of any information it transmits directly or indirectly to Business Associate that is subject to Part 2.</w:t>
        </w:r>
      </w:ins>
    </w:p>
    <w:p w14:paraId="41232943" w14:textId="77777777" w:rsidR="006449DB" w:rsidRPr="00A70E4E" w:rsidRDefault="006449DB" w:rsidP="004F6237">
      <w:pPr>
        <w:pStyle w:val="BodyTextIndent3"/>
        <w:spacing w:after="0"/>
        <w:ind w:left="0"/>
        <w:rPr>
          <w:rFonts w:asciiTheme="minorHAnsi" w:hAnsiTheme="minorHAnsi"/>
          <w:bCs/>
          <w:sz w:val="23"/>
          <w:szCs w:val="23"/>
        </w:rPr>
      </w:pPr>
    </w:p>
    <w:sectPr w:rsidR="006449DB" w:rsidRPr="00A70E4E" w:rsidSect="001056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98868" w14:textId="77777777" w:rsidR="009C1BEF" w:rsidRDefault="009C1BEF" w:rsidP="009C1BEF">
      <w:r>
        <w:separator/>
      </w:r>
    </w:p>
  </w:endnote>
  <w:endnote w:type="continuationSeparator" w:id="0">
    <w:p w14:paraId="28980BA4" w14:textId="77777777" w:rsidR="009C1BEF" w:rsidRDefault="009C1BEF" w:rsidP="009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592EE" w14:textId="77777777" w:rsidR="009C1BEF" w:rsidRDefault="009C1BEF" w:rsidP="009C1BEF">
      <w:r>
        <w:separator/>
      </w:r>
    </w:p>
  </w:footnote>
  <w:footnote w:type="continuationSeparator" w:id="0">
    <w:p w14:paraId="128C04EE" w14:textId="77777777" w:rsidR="009C1BEF" w:rsidRDefault="009C1BEF" w:rsidP="009C1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BED"/>
    <w:multiLevelType w:val="multilevel"/>
    <w:tmpl w:val="DA7445E6"/>
    <w:lvl w:ilvl="0">
      <w:start w:val="1"/>
      <w:numFmt w:val="none"/>
      <w:lvlText w:val="10.4"/>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 w15:restartNumberingAfterBreak="0">
    <w:nsid w:val="0A70197A"/>
    <w:multiLevelType w:val="multilevel"/>
    <w:tmpl w:val="9724B88A"/>
    <w:lvl w:ilvl="0">
      <w:start w:val="1"/>
      <w:numFmt w:val="none"/>
      <w:lvlText w:val="4.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 w15:restartNumberingAfterBreak="0">
    <w:nsid w:val="13974831"/>
    <w:multiLevelType w:val="multilevel"/>
    <w:tmpl w:val="F9BA181E"/>
    <w:lvl w:ilvl="0">
      <w:start w:val="4"/>
      <w:numFmt w:val="decimal"/>
      <w:lvlText w:val="%1"/>
      <w:lvlJc w:val="left"/>
      <w:pPr>
        <w:ind w:left="360" w:hanging="360"/>
      </w:pPr>
      <w:rPr>
        <w:rFonts w:hint="default"/>
      </w:rPr>
    </w:lvl>
    <w:lvl w:ilvl="1">
      <w:start w:val="3"/>
      <w:numFmt w:val="decimal"/>
      <w:lvlText w:val="%1.%2"/>
      <w:lvlJc w:val="left"/>
      <w:pPr>
        <w:ind w:left="45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149F"/>
    <w:multiLevelType w:val="multilevel"/>
    <w:tmpl w:val="9C7270C2"/>
    <w:lvl w:ilvl="0">
      <w:start w:val="1"/>
      <w:numFmt w:val="none"/>
      <w:lvlText w:val="3.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4" w15:restartNumberingAfterBreak="0">
    <w:nsid w:val="18AC42DA"/>
    <w:multiLevelType w:val="hybridMultilevel"/>
    <w:tmpl w:val="BE204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B5675D"/>
    <w:multiLevelType w:val="multilevel"/>
    <w:tmpl w:val="F89C368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F16336E"/>
    <w:multiLevelType w:val="multilevel"/>
    <w:tmpl w:val="C1F2F8A4"/>
    <w:lvl w:ilvl="0">
      <w:start w:val="1"/>
      <w:numFmt w:val="none"/>
      <w:lvlText w:val="4.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7" w15:restartNumberingAfterBreak="0">
    <w:nsid w:val="216A231C"/>
    <w:multiLevelType w:val="multilevel"/>
    <w:tmpl w:val="ACBC181C"/>
    <w:lvl w:ilvl="0">
      <w:start w:val="1"/>
      <w:numFmt w:val="decimal"/>
      <w:lvlText w:val="%1"/>
      <w:lvlJc w:val="left"/>
      <w:pPr>
        <w:tabs>
          <w:tab w:val="num" w:pos="420"/>
        </w:tabs>
        <w:ind w:left="420" w:hanging="420"/>
      </w:pPr>
      <w:rPr>
        <w:rFonts w:hint="default"/>
        <w:b/>
        <w:color w:val="auto"/>
      </w:rPr>
    </w:lvl>
    <w:lvl w:ilvl="1">
      <w:start w:val="4"/>
      <w:numFmt w:val="decimalZero"/>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8" w15:restartNumberingAfterBreak="0">
    <w:nsid w:val="28807132"/>
    <w:multiLevelType w:val="multilevel"/>
    <w:tmpl w:val="9D3A4706"/>
    <w:lvl w:ilvl="0">
      <w:start w:val="6"/>
      <w:numFmt w:val="decimal"/>
      <w:lvlText w:val="%1"/>
      <w:lvlJc w:val="left"/>
      <w:pPr>
        <w:tabs>
          <w:tab w:val="num" w:pos="420"/>
        </w:tabs>
        <w:ind w:left="420" w:hanging="420"/>
      </w:pPr>
      <w:rPr>
        <w:rFonts w:hint="default"/>
      </w:rPr>
    </w:lvl>
    <w:lvl w:ilvl="1">
      <w:start w:val="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7700E9"/>
    <w:multiLevelType w:val="multilevel"/>
    <w:tmpl w:val="6374CA16"/>
    <w:lvl w:ilvl="0">
      <w:start w:val="1"/>
      <w:numFmt w:val="none"/>
      <w:lvlText w:val="7.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0" w15:restartNumberingAfterBreak="0">
    <w:nsid w:val="2FF46F48"/>
    <w:multiLevelType w:val="multilevel"/>
    <w:tmpl w:val="E214CE28"/>
    <w:lvl w:ilvl="0">
      <w:start w:val="1"/>
      <w:numFmt w:val="none"/>
      <w:lvlText w:val="10.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1" w15:restartNumberingAfterBreak="0">
    <w:nsid w:val="3424181E"/>
    <w:multiLevelType w:val="multilevel"/>
    <w:tmpl w:val="66589F82"/>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2" w15:restartNumberingAfterBreak="0">
    <w:nsid w:val="342F33EE"/>
    <w:multiLevelType w:val="multilevel"/>
    <w:tmpl w:val="57165E26"/>
    <w:lvl w:ilvl="0">
      <w:start w:val="1"/>
      <w:numFmt w:val="none"/>
      <w:lvlText w:val="3.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3" w15:restartNumberingAfterBreak="0">
    <w:nsid w:val="37B67693"/>
    <w:multiLevelType w:val="hybridMultilevel"/>
    <w:tmpl w:val="0496620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321"/>
    <w:multiLevelType w:val="multilevel"/>
    <w:tmpl w:val="E0C44D6A"/>
    <w:lvl w:ilvl="0">
      <w:start w:val="1"/>
      <w:numFmt w:val="none"/>
      <w:lvlText w:val="7.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5" w15:restartNumberingAfterBreak="0">
    <w:nsid w:val="3C137234"/>
    <w:multiLevelType w:val="multilevel"/>
    <w:tmpl w:val="11DED0DE"/>
    <w:lvl w:ilvl="0">
      <w:start w:val="1"/>
      <w:numFmt w:val="upperRoman"/>
      <w:lvlText w:val="%1."/>
      <w:lvlJc w:val="left"/>
      <w:pPr>
        <w:tabs>
          <w:tab w:val="num" w:pos="720"/>
        </w:tabs>
        <w:ind w:left="0" w:firstLine="0"/>
      </w:pPr>
    </w:lvl>
    <w:lvl w:ilvl="1">
      <w:start w:val="1"/>
      <w:numFmt w:val="upperLetter"/>
      <w:lvlText w:val="%2."/>
      <w:lvlJc w:val="left"/>
      <w:pPr>
        <w:tabs>
          <w:tab w:val="num" w:pos="1080"/>
        </w:tabs>
        <w:ind w:left="720" w:firstLine="0"/>
      </w:pPr>
      <w:rPr>
        <w:b/>
        <w:i w:val="0"/>
      </w:rPr>
    </w:lvl>
    <w:lvl w:ilvl="2">
      <w:start w:val="1"/>
      <w:numFmt w:val="decimal"/>
      <w:lvlText w:val="%3."/>
      <w:lvlJc w:val="left"/>
      <w:pPr>
        <w:tabs>
          <w:tab w:val="num" w:pos="1800"/>
        </w:tabs>
        <w:ind w:left="1440" w:firstLine="0"/>
      </w:pPr>
      <w:rPr>
        <w:b/>
        <w:i w:val="0"/>
      </w:rPr>
    </w:lvl>
    <w:lvl w:ilvl="3">
      <w:start w:val="1"/>
      <w:numFmt w:val="lowerLetter"/>
      <w:lvlText w:val="%4."/>
      <w:lvlJc w:val="left"/>
      <w:pPr>
        <w:tabs>
          <w:tab w:val="num" w:pos="2520"/>
        </w:tabs>
        <w:ind w:left="2160" w:firstLine="0"/>
      </w:pPr>
      <w:rPr>
        <w:b/>
        <w:i w:val="0"/>
      </w:rPr>
    </w:lvl>
    <w:lvl w:ilvl="4">
      <w:start w:val="1"/>
      <w:numFmt w:val="lowerRoman"/>
      <w:lvlText w:val="%5."/>
      <w:lvlJc w:val="left"/>
      <w:pPr>
        <w:tabs>
          <w:tab w:val="num" w:pos="3600"/>
        </w:tabs>
        <w:ind w:left="2880" w:firstLine="0"/>
      </w:pPr>
    </w:lvl>
    <w:lvl w:ilvl="5">
      <w:start w:val="1"/>
      <w:numFmt w:val="lowerLetter"/>
      <w:lvlText w:val="(%6)"/>
      <w:lvlJc w:val="left"/>
      <w:pPr>
        <w:tabs>
          <w:tab w:val="num" w:pos="3960"/>
        </w:tabs>
        <w:ind w:left="360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3CA71DB8"/>
    <w:multiLevelType w:val="multilevel"/>
    <w:tmpl w:val="82F218C4"/>
    <w:lvl w:ilvl="0">
      <w:start w:val="1"/>
      <w:numFmt w:val="upperLetter"/>
      <w:lvlText w:val="%1."/>
      <w:lvlJc w:val="left"/>
      <w:pPr>
        <w:tabs>
          <w:tab w:val="num" w:pos="360"/>
        </w:tabs>
        <w:ind w:left="360" w:hanging="360"/>
      </w:pPr>
      <w:rPr>
        <w:rFonts w:hint="default"/>
      </w:rPr>
    </w:lvl>
    <w:lvl w:ilvl="1">
      <w:start w:val="5"/>
      <w:numFmt w:val="upperLetter"/>
      <w:lvlText w:val="%2."/>
      <w:lvlJc w:val="left"/>
      <w:pPr>
        <w:tabs>
          <w:tab w:val="num" w:pos="1050"/>
        </w:tabs>
        <w:ind w:left="1050" w:hanging="1050"/>
      </w:pPr>
      <w:rPr>
        <w:rFonts w:hint="default"/>
      </w:rPr>
    </w:lvl>
    <w:lvl w:ilvl="2">
      <w:start w:val="14"/>
      <w:numFmt w:val="lowerLetter"/>
      <w:lvlText w:val="(%3)"/>
      <w:lvlJc w:val="left"/>
      <w:pPr>
        <w:ind w:left="1260" w:hanging="360"/>
      </w:pPr>
      <w:rPr>
        <w:rFonts w:hint="default"/>
      </w:rPr>
    </w:lvl>
    <w:lvl w:ilvl="3">
      <w:start w:val="1"/>
      <w:numFmt w:val="upperLetter"/>
      <w:lvlText w:val="%4."/>
      <w:lvlJc w:val="left"/>
      <w:pPr>
        <w:ind w:left="1620" w:hanging="360"/>
      </w:pPr>
      <w:rPr>
        <w:rFonts w:hint="default"/>
        <w:b w:val="0"/>
        <w:u w:val="none"/>
      </w:rPr>
    </w:lvl>
    <w:lvl w:ilvl="4">
      <w:start w:val="1"/>
      <w:numFmt w:val="lowerLetter"/>
      <w:lvlText w:val="%5."/>
      <w:lvlJc w:val="left"/>
      <w:pPr>
        <w:tabs>
          <w:tab w:val="num" w:pos="2340"/>
        </w:tabs>
        <w:ind w:left="2340" w:hanging="360"/>
      </w:pPr>
      <w:rPr>
        <w:rFonts w:hint="default"/>
        <w:u w:val="none"/>
      </w:rPr>
    </w:lvl>
    <w:lvl w:ilvl="5">
      <w:start w:val="1"/>
      <w:numFmt w:val="lowerRoman"/>
      <w:lvlText w:val="%6."/>
      <w:lvlJc w:val="right"/>
      <w:pPr>
        <w:tabs>
          <w:tab w:val="num" w:pos="3060"/>
        </w:tabs>
        <w:ind w:left="3060" w:hanging="180"/>
      </w:pPr>
      <w:rPr>
        <w:rFonts w:hint="default"/>
      </w:rPr>
    </w:lvl>
    <w:lvl w:ilvl="6">
      <w:start w:val="1"/>
      <w:numFmt w:val="decimal"/>
      <w:lvlText w:val="%7."/>
      <w:lvlJc w:val="left"/>
      <w:pPr>
        <w:tabs>
          <w:tab w:val="num" w:pos="3780"/>
        </w:tabs>
        <w:ind w:left="3780" w:hanging="360"/>
      </w:pPr>
      <w:rPr>
        <w:rFonts w:hint="default"/>
      </w:rPr>
    </w:lvl>
    <w:lvl w:ilvl="7">
      <w:start w:val="1"/>
      <w:numFmt w:val="lowerLetter"/>
      <w:lvlText w:val="%8."/>
      <w:lvlJc w:val="left"/>
      <w:pPr>
        <w:tabs>
          <w:tab w:val="num" w:pos="4500"/>
        </w:tabs>
        <w:ind w:left="4500" w:hanging="360"/>
      </w:pPr>
      <w:rPr>
        <w:rFonts w:hint="default"/>
      </w:rPr>
    </w:lvl>
    <w:lvl w:ilvl="8">
      <w:start w:val="1"/>
      <w:numFmt w:val="lowerRoman"/>
      <w:lvlText w:val="%9."/>
      <w:lvlJc w:val="right"/>
      <w:pPr>
        <w:tabs>
          <w:tab w:val="num" w:pos="5220"/>
        </w:tabs>
        <w:ind w:left="5220" w:hanging="180"/>
      </w:pPr>
      <w:rPr>
        <w:rFonts w:hint="default"/>
      </w:rPr>
    </w:lvl>
  </w:abstractNum>
  <w:abstractNum w:abstractNumId="17" w15:restartNumberingAfterBreak="0">
    <w:nsid w:val="42B97F29"/>
    <w:multiLevelType w:val="multilevel"/>
    <w:tmpl w:val="2A624362"/>
    <w:lvl w:ilvl="0">
      <w:start w:val="1"/>
      <w:numFmt w:val="none"/>
      <w:lvlText w:val="3.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8" w15:restartNumberingAfterBreak="0">
    <w:nsid w:val="43C05977"/>
    <w:multiLevelType w:val="multilevel"/>
    <w:tmpl w:val="F70AD412"/>
    <w:lvl w:ilvl="0">
      <w:start w:val="5"/>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B974BB"/>
    <w:multiLevelType w:val="singleLevel"/>
    <w:tmpl w:val="B546C28E"/>
    <w:lvl w:ilvl="0">
      <w:start w:val="3"/>
      <w:numFmt w:val="upperLetter"/>
      <w:lvlText w:val="%1."/>
      <w:lvlJc w:val="left"/>
      <w:pPr>
        <w:tabs>
          <w:tab w:val="num" w:pos="1440"/>
        </w:tabs>
        <w:ind w:left="1440" w:hanging="720"/>
      </w:pPr>
      <w:rPr>
        <w:rFonts w:hint="default"/>
        <w:b w:val="0"/>
      </w:rPr>
    </w:lvl>
  </w:abstractNum>
  <w:abstractNum w:abstractNumId="20" w15:restartNumberingAfterBreak="0">
    <w:nsid w:val="5C0874C9"/>
    <w:multiLevelType w:val="multilevel"/>
    <w:tmpl w:val="A4E69B5E"/>
    <w:lvl w:ilvl="0">
      <w:start w:val="1"/>
      <w:numFmt w:val="none"/>
      <w:lvlText w:val="2.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1" w15:restartNumberingAfterBreak="0">
    <w:nsid w:val="6AE8140E"/>
    <w:multiLevelType w:val="hybridMultilevel"/>
    <w:tmpl w:val="66F64F6A"/>
    <w:lvl w:ilvl="0" w:tplc="54EA2D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2D7320"/>
    <w:multiLevelType w:val="hybridMultilevel"/>
    <w:tmpl w:val="AD66CD6A"/>
    <w:lvl w:ilvl="0" w:tplc="3A984058">
      <w:start w:val="1"/>
      <w:numFmt w:val="lowerLetter"/>
      <w:lvlText w:val="(%1)"/>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3" w15:restartNumberingAfterBreak="0">
    <w:nsid w:val="6BA4352D"/>
    <w:multiLevelType w:val="multilevel"/>
    <w:tmpl w:val="7C7650EC"/>
    <w:lvl w:ilvl="0">
      <w:start w:val="1"/>
      <w:numFmt w:val="none"/>
      <w:lvlText w:val="6.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4" w15:restartNumberingAfterBreak="0">
    <w:nsid w:val="6BDA6790"/>
    <w:multiLevelType w:val="hybridMultilevel"/>
    <w:tmpl w:val="A1EA3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48386C"/>
    <w:multiLevelType w:val="multilevel"/>
    <w:tmpl w:val="C3D67F4A"/>
    <w:lvl w:ilvl="0">
      <w:start w:val="1"/>
      <w:numFmt w:val="none"/>
      <w:lvlText w:val="10.5"/>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6" w15:restartNumberingAfterBreak="0">
    <w:nsid w:val="71DC47CB"/>
    <w:multiLevelType w:val="multilevel"/>
    <w:tmpl w:val="DECE1696"/>
    <w:lvl w:ilvl="0">
      <w:start w:val="10"/>
      <w:numFmt w:val="decimal"/>
      <w:lvlText w:val="%1"/>
      <w:lvlJc w:val="left"/>
      <w:pPr>
        <w:ind w:left="420" w:hanging="420"/>
      </w:pPr>
      <w:rPr>
        <w:rFonts w:hint="default"/>
        <w:b/>
      </w:rPr>
    </w:lvl>
    <w:lvl w:ilvl="1">
      <w:start w:val="6"/>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7" w15:restartNumberingAfterBreak="0">
    <w:nsid w:val="72EE748F"/>
    <w:multiLevelType w:val="multilevel"/>
    <w:tmpl w:val="B83C7BDA"/>
    <w:lvl w:ilvl="0">
      <w:start w:val="1"/>
      <w:numFmt w:val="none"/>
      <w:lvlText w:val="10.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8" w15:restartNumberingAfterBreak="0">
    <w:nsid w:val="73C52775"/>
    <w:multiLevelType w:val="multilevel"/>
    <w:tmpl w:val="34F871DE"/>
    <w:lvl w:ilvl="0">
      <w:start w:val="1"/>
      <w:numFmt w:val="none"/>
      <w:lvlText w:val="10.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9" w15:restartNumberingAfterBreak="0">
    <w:nsid w:val="79877607"/>
    <w:multiLevelType w:val="multilevel"/>
    <w:tmpl w:val="E81639FC"/>
    <w:lvl w:ilvl="0">
      <w:start w:val="1"/>
      <w:numFmt w:val="none"/>
      <w:lvlText w:val="6.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30" w15:restartNumberingAfterBreak="0">
    <w:nsid w:val="7CA760B9"/>
    <w:multiLevelType w:val="multilevel"/>
    <w:tmpl w:val="57885A56"/>
    <w:lvl w:ilvl="0">
      <w:start w:val="1"/>
      <w:numFmt w:val="none"/>
      <w:lvlText w:val="6.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num w:numId="1">
    <w:abstractNumId w:val="4"/>
  </w:num>
  <w:num w:numId="2">
    <w:abstractNumId w:val="24"/>
  </w:num>
  <w:num w:numId="3">
    <w:abstractNumId w:val="11"/>
  </w:num>
  <w:num w:numId="4">
    <w:abstractNumId w:val="16"/>
  </w:num>
  <w:num w:numId="5">
    <w:abstractNumId w:val="22"/>
  </w:num>
  <w:num w:numId="6">
    <w:abstractNumId w:val="20"/>
  </w:num>
  <w:num w:numId="7">
    <w:abstractNumId w:val="3"/>
  </w:num>
  <w:num w:numId="8">
    <w:abstractNumId w:val="12"/>
  </w:num>
  <w:num w:numId="9">
    <w:abstractNumId w:val="17"/>
  </w:num>
  <w:num w:numId="10">
    <w:abstractNumId w:val="1"/>
  </w:num>
  <w:num w:numId="11">
    <w:abstractNumId w:val="6"/>
  </w:num>
  <w:num w:numId="12">
    <w:abstractNumId w:val="29"/>
  </w:num>
  <w:num w:numId="13">
    <w:abstractNumId w:val="23"/>
  </w:num>
  <w:num w:numId="14">
    <w:abstractNumId w:val="30"/>
  </w:num>
  <w:num w:numId="15">
    <w:abstractNumId w:val="14"/>
  </w:num>
  <w:num w:numId="16">
    <w:abstractNumId w:val="9"/>
  </w:num>
  <w:num w:numId="17">
    <w:abstractNumId w:val="27"/>
  </w:num>
  <w:num w:numId="18">
    <w:abstractNumId w:val="10"/>
  </w:num>
  <w:num w:numId="19">
    <w:abstractNumId w:val="0"/>
  </w:num>
  <w:num w:numId="20">
    <w:abstractNumId w:val="25"/>
  </w:num>
  <w:num w:numId="21">
    <w:abstractNumId w:val="28"/>
  </w:num>
  <w:num w:numId="22">
    <w:abstractNumId w:val="15"/>
  </w:num>
  <w:num w:numId="23">
    <w:abstractNumId w:val="26"/>
  </w:num>
  <w:num w:numId="24">
    <w:abstractNumId w:val="19"/>
  </w:num>
  <w:num w:numId="25">
    <w:abstractNumId w:val="7"/>
  </w:num>
  <w:num w:numId="26">
    <w:abstractNumId w:val="18"/>
  </w:num>
  <w:num w:numId="27">
    <w:abstractNumId w:val="8"/>
  </w:num>
  <w:num w:numId="28">
    <w:abstractNumId w:val="2"/>
  </w:num>
  <w:num w:numId="29">
    <w:abstractNumId w:val="21"/>
  </w:num>
  <w:num w:numId="30">
    <w:abstractNumId w:val="13"/>
  </w:num>
  <w:num w:numId="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plan, Kathy">
    <w15:presenceInfo w15:providerId="AD" w15:userId="S::ZAJHBKK@ad.wellpoint.com::8fe91624-13a5-4a9f-aff7-aaef809de2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37"/>
    <w:rsid w:val="0002039A"/>
    <w:rsid w:val="000543E6"/>
    <w:rsid w:val="000D684D"/>
    <w:rsid w:val="00105654"/>
    <w:rsid w:val="00127999"/>
    <w:rsid w:val="00225099"/>
    <w:rsid w:val="0024708A"/>
    <w:rsid w:val="00267113"/>
    <w:rsid w:val="00331D81"/>
    <w:rsid w:val="00400095"/>
    <w:rsid w:val="00463E0B"/>
    <w:rsid w:val="00492D1B"/>
    <w:rsid w:val="004F6237"/>
    <w:rsid w:val="004F7507"/>
    <w:rsid w:val="00570335"/>
    <w:rsid w:val="00571E2E"/>
    <w:rsid w:val="005B7749"/>
    <w:rsid w:val="006047ED"/>
    <w:rsid w:val="0062222E"/>
    <w:rsid w:val="006449DB"/>
    <w:rsid w:val="00731F19"/>
    <w:rsid w:val="00740B69"/>
    <w:rsid w:val="007718F6"/>
    <w:rsid w:val="00794058"/>
    <w:rsid w:val="007A0F50"/>
    <w:rsid w:val="007A537F"/>
    <w:rsid w:val="009832A1"/>
    <w:rsid w:val="009C1BEF"/>
    <w:rsid w:val="009C524A"/>
    <w:rsid w:val="009F2849"/>
    <w:rsid w:val="00A1497C"/>
    <w:rsid w:val="00A55F18"/>
    <w:rsid w:val="00A70E4E"/>
    <w:rsid w:val="00A73ECF"/>
    <w:rsid w:val="00AF3EC0"/>
    <w:rsid w:val="00B228D8"/>
    <w:rsid w:val="00B4151E"/>
    <w:rsid w:val="00B52E2D"/>
    <w:rsid w:val="00B56A44"/>
    <w:rsid w:val="00B72065"/>
    <w:rsid w:val="00C44F19"/>
    <w:rsid w:val="00C54A93"/>
    <w:rsid w:val="00CB0440"/>
    <w:rsid w:val="00D00431"/>
    <w:rsid w:val="00D06908"/>
    <w:rsid w:val="00D2608D"/>
    <w:rsid w:val="00D455AF"/>
    <w:rsid w:val="00D86BB4"/>
    <w:rsid w:val="00DA1425"/>
    <w:rsid w:val="00DE6261"/>
    <w:rsid w:val="00E02ACF"/>
    <w:rsid w:val="00E912EB"/>
    <w:rsid w:val="00EA3BB7"/>
    <w:rsid w:val="00F33678"/>
    <w:rsid w:val="00F44BD2"/>
    <w:rsid w:val="00F74615"/>
    <w:rsid w:val="00F90A06"/>
    <w:rsid w:val="00FA2B1A"/>
    <w:rsid w:val="00FE4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8D7C"/>
  <w15:docId w15:val="{772C71B4-1CCD-43FE-B19D-B67F0FE8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237"/>
    <w:rPr>
      <w:rFonts w:ascii="Times New Roman" w:eastAsia="Times New Roman" w:hAnsi="Times New Roman"/>
    </w:rPr>
  </w:style>
  <w:style w:type="paragraph" w:styleId="Heading1">
    <w:name w:val="heading 1"/>
    <w:basedOn w:val="Normal"/>
    <w:next w:val="Normal"/>
    <w:link w:val="Heading1Char"/>
    <w:qFormat/>
    <w:rsid w:val="004F6237"/>
    <w:pPr>
      <w:keepNext/>
      <w:ind w:left="2880"/>
      <w:jc w:val="both"/>
      <w:outlineLvl w:val="0"/>
    </w:pPr>
    <w:rPr>
      <w:sz w:val="24"/>
      <w:szCs w:val="24"/>
    </w:rPr>
  </w:style>
  <w:style w:type="paragraph" w:styleId="Heading2">
    <w:name w:val="heading 2"/>
    <w:basedOn w:val="Normal"/>
    <w:next w:val="Normal"/>
    <w:link w:val="Heading2Char"/>
    <w:qFormat/>
    <w:rsid w:val="004F62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623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4F6237"/>
    <w:rPr>
      <w:rFonts w:ascii="Arial" w:eastAsia="Times New Roman" w:hAnsi="Arial" w:cs="Arial"/>
      <w:b/>
      <w:bCs/>
      <w:i/>
      <w:iCs/>
      <w:sz w:val="28"/>
      <w:szCs w:val="28"/>
    </w:rPr>
  </w:style>
  <w:style w:type="paragraph" w:styleId="BodyTextIndent">
    <w:name w:val="Body Text Indent"/>
    <w:basedOn w:val="Normal"/>
    <w:link w:val="BodyTextIndentChar"/>
    <w:rsid w:val="004F6237"/>
    <w:pPr>
      <w:widowControl w:val="0"/>
      <w:ind w:left="-720"/>
    </w:pPr>
    <w:rPr>
      <w:rFonts w:ascii="Comic Sans MS" w:hAnsi="Comic Sans MS"/>
      <w:snapToGrid w:val="0"/>
      <w:sz w:val="22"/>
    </w:rPr>
  </w:style>
  <w:style w:type="character" w:customStyle="1" w:styleId="BodyTextIndentChar">
    <w:name w:val="Body Text Indent Char"/>
    <w:basedOn w:val="DefaultParagraphFont"/>
    <w:link w:val="BodyTextIndent"/>
    <w:rsid w:val="004F6237"/>
    <w:rPr>
      <w:rFonts w:ascii="Comic Sans MS" w:eastAsia="Times New Roman" w:hAnsi="Comic Sans MS" w:cs="Times New Roman"/>
      <w:snapToGrid w:val="0"/>
      <w:szCs w:val="20"/>
    </w:rPr>
  </w:style>
  <w:style w:type="paragraph" w:styleId="BodyText">
    <w:name w:val="Body Text"/>
    <w:basedOn w:val="Normal"/>
    <w:link w:val="BodyTextChar"/>
    <w:rsid w:val="004F6237"/>
    <w:pPr>
      <w:spacing w:after="120"/>
    </w:pPr>
  </w:style>
  <w:style w:type="character" w:customStyle="1" w:styleId="BodyTextChar">
    <w:name w:val="Body Text Char"/>
    <w:basedOn w:val="DefaultParagraphFont"/>
    <w:link w:val="BodyText"/>
    <w:rsid w:val="004F6237"/>
    <w:rPr>
      <w:rFonts w:ascii="Times New Roman" w:eastAsia="Times New Roman" w:hAnsi="Times New Roman" w:cs="Times New Roman"/>
      <w:sz w:val="20"/>
      <w:szCs w:val="20"/>
    </w:rPr>
  </w:style>
  <w:style w:type="paragraph" w:styleId="BodyTextIndent3">
    <w:name w:val="Body Text Indent 3"/>
    <w:basedOn w:val="Normal"/>
    <w:link w:val="BodyTextIndent3Char"/>
    <w:rsid w:val="004F6237"/>
    <w:pPr>
      <w:spacing w:after="120"/>
      <w:ind w:left="360"/>
    </w:pPr>
    <w:rPr>
      <w:sz w:val="16"/>
      <w:szCs w:val="16"/>
    </w:rPr>
  </w:style>
  <w:style w:type="character" w:customStyle="1" w:styleId="BodyTextIndent3Char">
    <w:name w:val="Body Text Indent 3 Char"/>
    <w:basedOn w:val="DefaultParagraphFont"/>
    <w:link w:val="BodyTextIndent3"/>
    <w:rsid w:val="004F6237"/>
    <w:rPr>
      <w:rFonts w:ascii="Times New Roman" w:eastAsia="Times New Roman" w:hAnsi="Times New Roman" w:cs="Times New Roman"/>
      <w:sz w:val="16"/>
      <w:szCs w:val="16"/>
    </w:rPr>
  </w:style>
  <w:style w:type="paragraph" w:styleId="BodyTextIndent2">
    <w:name w:val="Body Text Indent 2"/>
    <w:basedOn w:val="Normal"/>
    <w:link w:val="BodyTextIndent2Char"/>
    <w:rsid w:val="004F6237"/>
    <w:pPr>
      <w:widowControl w:val="0"/>
      <w:tabs>
        <w:tab w:val="num" w:pos="3240"/>
      </w:tabs>
      <w:spacing w:line="240" w:lineRule="exact"/>
      <w:ind w:left="720"/>
      <w:jc w:val="both"/>
    </w:pPr>
    <w:rPr>
      <w:sz w:val="24"/>
      <w:szCs w:val="24"/>
    </w:rPr>
  </w:style>
  <w:style w:type="character" w:customStyle="1" w:styleId="BodyTextIndent2Char">
    <w:name w:val="Body Text Indent 2 Char"/>
    <w:basedOn w:val="DefaultParagraphFont"/>
    <w:link w:val="BodyTextIndent2"/>
    <w:rsid w:val="004F6237"/>
    <w:rPr>
      <w:rFonts w:ascii="Times New Roman" w:eastAsia="Times New Roman" w:hAnsi="Times New Roman" w:cs="Times New Roman"/>
      <w:sz w:val="24"/>
      <w:szCs w:val="24"/>
    </w:rPr>
  </w:style>
  <w:style w:type="paragraph" w:styleId="Caption">
    <w:name w:val="caption"/>
    <w:basedOn w:val="Normal"/>
    <w:next w:val="Normal"/>
    <w:qFormat/>
    <w:rsid w:val="004F6237"/>
    <w:rPr>
      <w:sz w:val="24"/>
      <w:szCs w:val="24"/>
    </w:rPr>
  </w:style>
  <w:style w:type="paragraph" w:styleId="Title">
    <w:name w:val="Title"/>
    <w:basedOn w:val="BodyText"/>
    <w:link w:val="TitleChar"/>
    <w:qFormat/>
    <w:rsid w:val="004F6237"/>
    <w:pPr>
      <w:spacing w:after="0"/>
      <w:ind w:firstLine="720"/>
      <w:jc w:val="center"/>
    </w:pPr>
    <w:rPr>
      <w:b/>
      <w:sz w:val="24"/>
      <w:u w:val="single"/>
    </w:rPr>
  </w:style>
  <w:style w:type="character" w:customStyle="1" w:styleId="TitleChar">
    <w:name w:val="Title Char"/>
    <w:basedOn w:val="DefaultParagraphFont"/>
    <w:link w:val="Title"/>
    <w:rsid w:val="004F6237"/>
    <w:rPr>
      <w:rFonts w:ascii="Times New Roman" w:eastAsia="Times New Roman" w:hAnsi="Times New Roman" w:cs="Times New Roman"/>
      <w:b/>
      <w:sz w:val="24"/>
      <w:szCs w:val="20"/>
      <w:u w:val="single"/>
    </w:rPr>
  </w:style>
  <w:style w:type="paragraph" w:styleId="BodyText2">
    <w:name w:val="Body Text 2"/>
    <w:basedOn w:val="Normal"/>
    <w:link w:val="BodyText2Char"/>
    <w:rsid w:val="004F6237"/>
    <w:pPr>
      <w:spacing w:after="240"/>
      <w:jc w:val="both"/>
    </w:pPr>
    <w:rPr>
      <w:sz w:val="24"/>
    </w:rPr>
  </w:style>
  <w:style w:type="character" w:customStyle="1" w:styleId="BodyText2Char">
    <w:name w:val="Body Text 2 Char"/>
    <w:basedOn w:val="DefaultParagraphFont"/>
    <w:link w:val="BodyText2"/>
    <w:rsid w:val="004F6237"/>
    <w:rPr>
      <w:rFonts w:ascii="Times New Roman" w:eastAsia="Times New Roman" w:hAnsi="Times New Roman" w:cs="Times New Roman"/>
      <w:sz w:val="24"/>
      <w:szCs w:val="20"/>
    </w:rPr>
  </w:style>
  <w:style w:type="paragraph" w:customStyle="1" w:styleId="mbfBL1">
    <w:name w:val="mbfBL1"/>
    <w:aliases w:val="bl1"/>
    <w:basedOn w:val="Normal"/>
    <w:rsid w:val="004F6237"/>
    <w:pPr>
      <w:suppressAutoHyphens/>
      <w:spacing w:after="240"/>
      <w:ind w:left="720"/>
    </w:pPr>
    <w:rPr>
      <w:sz w:val="24"/>
    </w:rPr>
  </w:style>
  <w:style w:type="paragraph" w:customStyle="1" w:styleId="mbfBL1j">
    <w:name w:val="mbfBL1j"/>
    <w:aliases w:val="bl1j"/>
    <w:basedOn w:val="Normal"/>
    <w:rsid w:val="004F6237"/>
    <w:pPr>
      <w:suppressAutoHyphens/>
      <w:spacing w:after="240"/>
      <w:ind w:left="720"/>
      <w:jc w:val="both"/>
    </w:pPr>
    <w:rPr>
      <w:sz w:val="24"/>
    </w:rPr>
  </w:style>
  <w:style w:type="paragraph" w:customStyle="1" w:styleId="mbfBL2j">
    <w:name w:val="mbfBL2j"/>
    <w:aliases w:val="bl2j"/>
    <w:basedOn w:val="Normal"/>
    <w:rsid w:val="004F6237"/>
    <w:pPr>
      <w:suppressAutoHyphens/>
      <w:spacing w:after="240"/>
      <w:ind w:left="1440"/>
      <w:jc w:val="both"/>
    </w:pPr>
    <w:rPr>
      <w:sz w:val="24"/>
    </w:rPr>
  </w:style>
  <w:style w:type="paragraph" w:customStyle="1" w:styleId="mbfBLj">
    <w:name w:val="mbfBLj"/>
    <w:aliases w:val="blj"/>
    <w:basedOn w:val="Normal"/>
    <w:rsid w:val="004F6237"/>
    <w:pPr>
      <w:suppressAutoHyphens/>
      <w:spacing w:after="240"/>
      <w:jc w:val="both"/>
    </w:pPr>
    <w:rPr>
      <w:sz w:val="24"/>
    </w:rPr>
  </w:style>
  <w:style w:type="paragraph" w:styleId="ListParagraph">
    <w:name w:val="List Paragraph"/>
    <w:basedOn w:val="Normal"/>
    <w:uiPriority w:val="34"/>
    <w:qFormat/>
    <w:rsid w:val="00A70E4E"/>
    <w:pPr>
      <w:ind w:left="720"/>
      <w:contextualSpacing/>
    </w:pPr>
  </w:style>
  <w:style w:type="paragraph" w:styleId="BalloonText">
    <w:name w:val="Balloon Text"/>
    <w:basedOn w:val="Normal"/>
    <w:link w:val="BalloonTextChar"/>
    <w:uiPriority w:val="99"/>
    <w:semiHidden/>
    <w:unhideWhenUsed/>
    <w:rsid w:val="00FE4B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BB0"/>
    <w:rPr>
      <w:rFonts w:ascii="Segoe UI" w:eastAsia="Times New Roman" w:hAnsi="Segoe UI" w:cs="Segoe UI"/>
      <w:sz w:val="18"/>
      <w:szCs w:val="18"/>
    </w:rPr>
  </w:style>
  <w:style w:type="paragraph" w:styleId="Header">
    <w:name w:val="header"/>
    <w:basedOn w:val="Normal"/>
    <w:link w:val="HeaderChar"/>
    <w:uiPriority w:val="99"/>
    <w:unhideWhenUsed/>
    <w:rsid w:val="009C1BEF"/>
    <w:pPr>
      <w:tabs>
        <w:tab w:val="center" w:pos="4680"/>
        <w:tab w:val="right" w:pos="9360"/>
      </w:tabs>
    </w:pPr>
  </w:style>
  <w:style w:type="character" w:customStyle="1" w:styleId="HeaderChar">
    <w:name w:val="Header Char"/>
    <w:basedOn w:val="DefaultParagraphFont"/>
    <w:link w:val="Header"/>
    <w:uiPriority w:val="99"/>
    <w:rsid w:val="009C1BEF"/>
    <w:rPr>
      <w:rFonts w:ascii="Times New Roman" w:eastAsia="Times New Roman" w:hAnsi="Times New Roman"/>
    </w:rPr>
  </w:style>
  <w:style w:type="paragraph" w:styleId="Footer">
    <w:name w:val="footer"/>
    <w:basedOn w:val="Normal"/>
    <w:link w:val="FooterChar"/>
    <w:uiPriority w:val="99"/>
    <w:unhideWhenUsed/>
    <w:rsid w:val="009C1BEF"/>
    <w:pPr>
      <w:tabs>
        <w:tab w:val="center" w:pos="4680"/>
        <w:tab w:val="right" w:pos="9360"/>
      </w:tabs>
    </w:pPr>
  </w:style>
  <w:style w:type="character" w:customStyle="1" w:styleId="FooterChar">
    <w:name w:val="Footer Char"/>
    <w:basedOn w:val="DefaultParagraphFont"/>
    <w:link w:val="Footer"/>
    <w:uiPriority w:val="99"/>
    <w:rsid w:val="009C1BEF"/>
    <w:rPr>
      <w:rFonts w:ascii="Times New Roman" w:eastAsia="Times New Roman" w:hAnsi="Times New Roman"/>
    </w:rPr>
  </w:style>
  <w:style w:type="character" w:styleId="CommentReference">
    <w:name w:val="annotation reference"/>
    <w:basedOn w:val="DefaultParagraphFont"/>
    <w:uiPriority w:val="99"/>
    <w:semiHidden/>
    <w:unhideWhenUsed/>
    <w:rsid w:val="009832A1"/>
    <w:rPr>
      <w:sz w:val="16"/>
      <w:szCs w:val="16"/>
    </w:rPr>
  </w:style>
  <w:style w:type="paragraph" w:styleId="CommentText">
    <w:name w:val="annotation text"/>
    <w:basedOn w:val="Normal"/>
    <w:link w:val="CommentTextChar"/>
    <w:unhideWhenUsed/>
    <w:rsid w:val="009832A1"/>
  </w:style>
  <w:style w:type="character" w:customStyle="1" w:styleId="CommentTextChar">
    <w:name w:val="Comment Text Char"/>
    <w:basedOn w:val="DefaultParagraphFont"/>
    <w:link w:val="CommentText"/>
    <w:rsid w:val="009832A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832A1"/>
    <w:rPr>
      <w:b/>
      <w:bCs/>
    </w:rPr>
  </w:style>
  <w:style w:type="character" w:customStyle="1" w:styleId="CommentSubjectChar">
    <w:name w:val="Comment Subject Char"/>
    <w:basedOn w:val="CommentTextChar"/>
    <w:link w:val="CommentSubject"/>
    <w:uiPriority w:val="99"/>
    <w:semiHidden/>
    <w:rsid w:val="009832A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3186B-0CE0-4FFC-A63E-92C897BA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4387</Words>
  <Characters>25008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kbeesley</dc:creator>
  <cp:keywords/>
  <dc:description/>
  <cp:lastModifiedBy>Davidson, Traci</cp:lastModifiedBy>
  <cp:revision>2</cp:revision>
  <cp:lastPrinted>2015-10-22T17:10:00Z</cp:lastPrinted>
  <dcterms:created xsi:type="dcterms:W3CDTF">2021-03-10T20:06:00Z</dcterms:created>
  <dcterms:modified xsi:type="dcterms:W3CDTF">2021-03-10T20:06:00Z</dcterms:modified>
</cp:coreProperties>
</file>